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1D5F" w:rsidRPr="00871811" w:rsidRDefault="005B1D5F" w:rsidP="005B1D5F">
      <w:pPr>
        <w:rPr>
          <w:rFonts w:ascii="Arial" w:hAnsi="Arial" w:cs="Arial"/>
        </w:rPr>
      </w:pPr>
    </w:p>
    <w:p w:rsidR="005B1D5F" w:rsidRPr="00871811" w:rsidRDefault="005B1D5F" w:rsidP="005B1D5F">
      <w:pPr>
        <w:rPr>
          <w:rFonts w:ascii="Arial" w:hAnsi="Arial" w:cs="Arial"/>
        </w:rPr>
      </w:pPr>
    </w:p>
    <w:p w:rsidR="002205DA" w:rsidRPr="00871811" w:rsidRDefault="002205DA" w:rsidP="005B1D5F">
      <w:pPr>
        <w:rPr>
          <w:rFonts w:ascii="Arial" w:hAnsi="Arial" w:cs="Arial"/>
        </w:rPr>
      </w:pPr>
    </w:p>
    <w:p w:rsidR="002205DA" w:rsidRPr="00871811" w:rsidRDefault="002205DA" w:rsidP="005B1D5F">
      <w:pPr>
        <w:rPr>
          <w:rFonts w:ascii="Arial" w:hAnsi="Arial" w:cs="Arial"/>
        </w:rPr>
      </w:pPr>
    </w:p>
    <w:p w:rsidR="00FF1224" w:rsidRDefault="00FF1224" w:rsidP="005B1D5F">
      <w:pPr>
        <w:rPr>
          <w:rFonts w:ascii="Arial" w:hAnsi="Arial" w:cs="Arial"/>
        </w:rPr>
      </w:pPr>
    </w:p>
    <w:p w:rsidR="00FF1224" w:rsidRDefault="00FF1224" w:rsidP="005B1D5F">
      <w:pPr>
        <w:rPr>
          <w:rFonts w:ascii="Arial" w:hAnsi="Arial" w:cs="Arial"/>
        </w:rPr>
      </w:pPr>
    </w:p>
    <w:p w:rsidR="00FF1224" w:rsidRDefault="00FF1224" w:rsidP="005B1D5F">
      <w:pPr>
        <w:rPr>
          <w:rFonts w:ascii="Arial" w:hAnsi="Arial" w:cs="Arial"/>
        </w:rPr>
      </w:pPr>
    </w:p>
    <w:p w:rsidR="00FF1224" w:rsidRDefault="00FF1224" w:rsidP="005B1D5F">
      <w:pPr>
        <w:rPr>
          <w:rFonts w:ascii="Arial" w:hAnsi="Arial" w:cs="Arial"/>
        </w:rPr>
      </w:pPr>
    </w:p>
    <w:p w:rsidR="00DF4E35" w:rsidRDefault="00DF4E35" w:rsidP="00DF4E35">
      <w:pPr>
        <w:spacing w:after="200" w:line="276" w:lineRule="auto"/>
        <w:jc w:val="center"/>
        <w:rPr>
          <w:rFonts w:ascii="Calibri" w:eastAsia="Calibri" w:hAnsi="Calibri"/>
          <w:sz w:val="22"/>
          <w:szCs w:val="22"/>
        </w:rPr>
      </w:pPr>
    </w:p>
    <w:p w:rsidR="001D33A0" w:rsidRDefault="001D33A0" w:rsidP="00251F68">
      <w:pPr>
        <w:pStyle w:val="Heading1"/>
        <w:jc w:val="both"/>
        <w:rPr>
          <w:rFonts w:ascii="Arial" w:hAnsi="Arial" w:cs="Arial"/>
          <w:b w:val="0"/>
          <w:sz w:val="36"/>
          <w:szCs w:val="36"/>
          <w:u w:val="none"/>
        </w:rPr>
      </w:pPr>
      <w:r w:rsidRPr="00251F68">
        <w:rPr>
          <w:rFonts w:ascii="Arial" w:hAnsi="Arial" w:cs="Arial"/>
          <w:b w:val="0"/>
          <w:sz w:val="36"/>
          <w:szCs w:val="36"/>
          <w:u w:val="none"/>
        </w:rPr>
        <w:t>Vascular Studies Unit – Procedural Protocols and Guidelines</w:t>
      </w:r>
    </w:p>
    <w:p w:rsidR="00EF268A" w:rsidRPr="00EF268A" w:rsidRDefault="00EF268A" w:rsidP="00EF268A">
      <w:pPr>
        <w:rPr>
          <w:rFonts w:ascii="Arial" w:hAnsi="Arial" w:cs="Arial"/>
          <w:sz w:val="36"/>
          <w:szCs w:val="36"/>
        </w:rPr>
      </w:pPr>
    </w:p>
    <w:p w:rsidR="00EF268A" w:rsidRPr="00EF268A" w:rsidRDefault="00EF268A" w:rsidP="00EF268A">
      <w:pPr>
        <w:rPr>
          <w:rFonts w:ascii="Arial" w:hAnsi="Arial" w:cs="Arial"/>
          <w:sz w:val="36"/>
          <w:szCs w:val="36"/>
        </w:rPr>
      </w:pPr>
      <w:r w:rsidRPr="00EF268A">
        <w:rPr>
          <w:rFonts w:ascii="Arial" w:hAnsi="Arial" w:cs="Arial"/>
          <w:sz w:val="36"/>
          <w:szCs w:val="36"/>
        </w:rPr>
        <w:t>Version 1.</w:t>
      </w:r>
      <w:r w:rsidR="00C97AEF">
        <w:rPr>
          <w:rFonts w:ascii="Arial" w:hAnsi="Arial" w:cs="Arial"/>
          <w:sz w:val="36"/>
          <w:szCs w:val="36"/>
        </w:rPr>
        <w:t>2</w:t>
      </w:r>
    </w:p>
    <w:p w:rsidR="001D33A0" w:rsidRDefault="00251F68" w:rsidP="00251F68">
      <w:pPr>
        <w:jc w:val="both"/>
        <w:rPr>
          <w:rFonts w:ascii="Arial" w:hAnsi="Arial" w:cs="Arial"/>
          <w:sz w:val="24"/>
          <w:szCs w:val="24"/>
        </w:rPr>
      </w:pPr>
      <w:r>
        <w:rPr>
          <w:rFonts w:ascii="Arial" w:hAnsi="Arial" w:cs="Arial"/>
          <w:sz w:val="24"/>
          <w:szCs w:val="24"/>
        </w:rPr>
        <w:t xml:space="preserve"> </w:t>
      </w:r>
    </w:p>
    <w:tbl>
      <w:tblPr>
        <w:tblW w:w="1024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52"/>
        <w:gridCol w:w="3188"/>
      </w:tblGrid>
      <w:tr w:rsidR="00EF268A" w:rsidRPr="00EF268A" w:rsidTr="007763DA">
        <w:trPr>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Date produced/updated</w:t>
            </w:r>
          </w:p>
        </w:tc>
        <w:tc>
          <w:tcPr>
            <w:tcW w:w="3188" w:type="dxa"/>
          </w:tcPr>
          <w:p w:rsidR="00EF268A" w:rsidRPr="00EF268A" w:rsidRDefault="00880BEF" w:rsidP="00EF268A">
            <w:pPr>
              <w:rPr>
                <w:rFonts w:ascii="Arial" w:hAnsi="Arial" w:cs="Arial"/>
                <w:sz w:val="24"/>
                <w:szCs w:val="24"/>
                <w:lang w:eastAsia="en-GB"/>
              </w:rPr>
            </w:pPr>
            <w:r>
              <w:rPr>
                <w:rFonts w:ascii="Arial" w:hAnsi="Arial" w:cs="Arial"/>
                <w:sz w:val="24"/>
                <w:szCs w:val="24"/>
                <w:lang w:eastAsia="en-GB"/>
              </w:rPr>
              <w:t>January 2024</w:t>
            </w:r>
          </w:p>
        </w:tc>
      </w:tr>
      <w:tr w:rsidR="00EF268A" w:rsidRPr="00EF268A" w:rsidTr="007763DA">
        <w:trPr>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Implementation Date</w:t>
            </w:r>
          </w:p>
        </w:tc>
        <w:tc>
          <w:tcPr>
            <w:tcW w:w="3188" w:type="dxa"/>
          </w:tcPr>
          <w:p w:rsidR="00EF268A" w:rsidRPr="00EF268A" w:rsidRDefault="00880BEF" w:rsidP="00EF268A">
            <w:pPr>
              <w:rPr>
                <w:rFonts w:ascii="Arial" w:hAnsi="Arial" w:cs="Arial"/>
                <w:sz w:val="24"/>
                <w:szCs w:val="24"/>
                <w:lang w:eastAsia="en-GB"/>
              </w:rPr>
            </w:pPr>
            <w:r>
              <w:rPr>
                <w:rFonts w:ascii="Arial" w:hAnsi="Arial" w:cs="Arial"/>
                <w:sz w:val="24"/>
                <w:szCs w:val="24"/>
                <w:lang w:eastAsia="en-GB"/>
              </w:rPr>
              <w:t>January 2024</w:t>
            </w:r>
          </w:p>
        </w:tc>
      </w:tr>
      <w:tr w:rsidR="00EF268A" w:rsidRPr="00EF268A" w:rsidTr="007763DA">
        <w:trPr>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 xml:space="preserve">Version </w:t>
            </w:r>
          </w:p>
        </w:tc>
        <w:tc>
          <w:tcPr>
            <w:tcW w:w="3188"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1.</w:t>
            </w:r>
            <w:r w:rsidR="00C97AEF">
              <w:rPr>
                <w:rFonts w:ascii="Arial" w:hAnsi="Arial" w:cs="Arial"/>
                <w:sz w:val="24"/>
                <w:szCs w:val="24"/>
                <w:lang w:eastAsia="en-GB"/>
              </w:rPr>
              <w:t>2</w:t>
            </w:r>
          </w:p>
        </w:tc>
      </w:tr>
      <w:tr w:rsidR="00EF268A" w:rsidRPr="00EF268A" w:rsidTr="007763DA">
        <w:trPr>
          <w:trHeight w:val="300"/>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Supersedes</w:t>
            </w:r>
          </w:p>
        </w:tc>
        <w:tc>
          <w:tcPr>
            <w:tcW w:w="3188" w:type="dxa"/>
          </w:tcPr>
          <w:p w:rsidR="00EF268A" w:rsidRPr="00EF268A" w:rsidRDefault="00EF268A" w:rsidP="00EF268A">
            <w:pPr>
              <w:rPr>
                <w:rFonts w:ascii="Arial" w:hAnsi="Arial" w:cs="Arial"/>
                <w:sz w:val="24"/>
                <w:szCs w:val="24"/>
                <w:lang w:eastAsia="en-GB"/>
              </w:rPr>
            </w:pPr>
            <w:r>
              <w:rPr>
                <w:rFonts w:ascii="Arial" w:hAnsi="Arial" w:cs="Arial"/>
                <w:sz w:val="24"/>
                <w:szCs w:val="24"/>
                <w:lang w:eastAsia="en-GB"/>
              </w:rPr>
              <w:t>1.</w:t>
            </w:r>
            <w:r w:rsidR="00C97AEF">
              <w:rPr>
                <w:rFonts w:ascii="Arial" w:hAnsi="Arial" w:cs="Arial"/>
                <w:sz w:val="24"/>
                <w:szCs w:val="24"/>
                <w:lang w:eastAsia="en-GB"/>
              </w:rPr>
              <w:t>1</w:t>
            </w:r>
          </w:p>
        </w:tc>
      </w:tr>
      <w:tr w:rsidR="00EF268A" w:rsidRPr="00EF268A" w:rsidTr="007763DA">
        <w:trPr>
          <w:jc w:val="center"/>
        </w:trPr>
        <w:tc>
          <w:tcPr>
            <w:tcW w:w="7052" w:type="dxa"/>
          </w:tcPr>
          <w:p w:rsidR="00EF268A" w:rsidRPr="00EF268A" w:rsidRDefault="009612B5" w:rsidP="00EF268A">
            <w:pPr>
              <w:rPr>
                <w:rFonts w:ascii="Arial" w:hAnsi="Arial" w:cs="Arial"/>
                <w:sz w:val="24"/>
                <w:szCs w:val="24"/>
                <w:lang w:eastAsia="en-GB"/>
              </w:rPr>
            </w:pPr>
            <w:r>
              <w:rPr>
                <w:rFonts w:ascii="Arial" w:hAnsi="Arial" w:cs="Arial"/>
                <w:sz w:val="24"/>
                <w:szCs w:val="24"/>
                <w:lang w:eastAsia="en-GB"/>
              </w:rPr>
              <w:t xml:space="preserve">Changes </w:t>
            </w:r>
          </w:p>
        </w:tc>
        <w:tc>
          <w:tcPr>
            <w:tcW w:w="3188" w:type="dxa"/>
          </w:tcPr>
          <w:p w:rsidR="00EF268A" w:rsidRPr="00EF268A" w:rsidRDefault="009612B5" w:rsidP="00EF268A">
            <w:pPr>
              <w:rPr>
                <w:rFonts w:ascii="Arial" w:hAnsi="Arial" w:cs="Arial"/>
                <w:sz w:val="24"/>
                <w:szCs w:val="24"/>
                <w:lang w:eastAsia="en-GB"/>
              </w:rPr>
            </w:pPr>
            <w:r>
              <w:rPr>
                <w:rFonts w:ascii="Arial" w:hAnsi="Arial" w:cs="Arial"/>
                <w:sz w:val="24"/>
                <w:szCs w:val="24"/>
                <w:lang w:eastAsia="en-GB"/>
              </w:rPr>
              <w:t xml:space="preserve">Included NAAASP AAA guidance </w:t>
            </w:r>
          </w:p>
        </w:tc>
      </w:tr>
      <w:tr w:rsidR="009612B5" w:rsidRPr="00EF268A" w:rsidTr="007763DA">
        <w:trPr>
          <w:jc w:val="center"/>
        </w:trPr>
        <w:tc>
          <w:tcPr>
            <w:tcW w:w="7052" w:type="dxa"/>
          </w:tcPr>
          <w:p w:rsidR="009612B5" w:rsidRPr="00EF268A" w:rsidRDefault="009612B5" w:rsidP="007763DA">
            <w:pPr>
              <w:rPr>
                <w:rFonts w:ascii="Arial" w:hAnsi="Arial" w:cs="Arial"/>
                <w:sz w:val="24"/>
                <w:szCs w:val="24"/>
                <w:lang w:eastAsia="en-GB"/>
              </w:rPr>
            </w:pPr>
            <w:r w:rsidRPr="00EF268A">
              <w:rPr>
                <w:rFonts w:ascii="Arial" w:hAnsi="Arial" w:cs="Arial"/>
                <w:sz w:val="24"/>
                <w:szCs w:val="24"/>
                <w:lang w:eastAsia="en-GB"/>
              </w:rPr>
              <w:t>Consultation undertaken</w:t>
            </w:r>
          </w:p>
        </w:tc>
        <w:tc>
          <w:tcPr>
            <w:tcW w:w="3188" w:type="dxa"/>
          </w:tcPr>
          <w:p w:rsidR="009612B5" w:rsidRPr="00EF268A" w:rsidRDefault="009612B5" w:rsidP="007763DA">
            <w:pPr>
              <w:rPr>
                <w:rFonts w:ascii="Arial" w:hAnsi="Arial" w:cs="Arial"/>
                <w:sz w:val="24"/>
                <w:szCs w:val="24"/>
                <w:lang w:eastAsia="en-GB"/>
              </w:rPr>
            </w:pPr>
            <w:r>
              <w:rPr>
                <w:rFonts w:ascii="Arial" w:hAnsi="Arial" w:cs="Arial"/>
                <w:sz w:val="24"/>
                <w:szCs w:val="24"/>
                <w:lang w:eastAsia="en-GB"/>
              </w:rPr>
              <w:t>NUH Vascular Scientists</w:t>
            </w: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Target audience</w:t>
            </w:r>
          </w:p>
        </w:tc>
        <w:tc>
          <w:tcPr>
            <w:tcW w:w="3188" w:type="dxa"/>
          </w:tcPr>
          <w:p w:rsidR="009612B5" w:rsidRPr="00EF268A" w:rsidRDefault="009612B5" w:rsidP="00EF268A">
            <w:pPr>
              <w:rPr>
                <w:rFonts w:ascii="Arial" w:hAnsi="Arial" w:cs="Arial"/>
                <w:sz w:val="24"/>
                <w:szCs w:val="24"/>
                <w:lang w:eastAsia="en-GB"/>
              </w:rPr>
            </w:pPr>
            <w:r>
              <w:rPr>
                <w:rFonts w:ascii="Arial" w:hAnsi="Arial" w:cs="Arial"/>
                <w:sz w:val="24"/>
                <w:szCs w:val="24"/>
                <w:lang w:eastAsia="en-GB"/>
              </w:rPr>
              <w:t>NUH Vascular Scientists</w:t>
            </w: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Review Date</w:t>
            </w:r>
          </w:p>
        </w:tc>
        <w:tc>
          <w:tcPr>
            <w:tcW w:w="3188" w:type="dxa"/>
          </w:tcPr>
          <w:p w:rsidR="009612B5" w:rsidRPr="00EF268A" w:rsidRDefault="00AE494C" w:rsidP="00EF268A">
            <w:pPr>
              <w:rPr>
                <w:rFonts w:ascii="Arial" w:hAnsi="Arial" w:cs="Arial"/>
                <w:sz w:val="24"/>
                <w:szCs w:val="24"/>
                <w:lang w:eastAsia="en-GB"/>
              </w:rPr>
            </w:pPr>
            <w:r>
              <w:rPr>
                <w:rFonts w:ascii="Arial" w:hAnsi="Arial" w:cs="Arial"/>
                <w:sz w:val="24"/>
                <w:szCs w:val="24"/>
                <w:lang w:eastAsia="en-GB"/>
              </w:rPr>
              <w:t>Jan 2025</w:t>
            </w: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p>
        </w:tc>
        <w:tc>
          <w:tcPr>
            <w:tcW w:w="3188" w:type="dxa"/>
          </w:tcPr>
          <w:p w:rsidR="009612B5" w:rsidRPr="00EF268A" w:rsidRDefault="009612B5" w:rsidP="00EF268A">
            <w:pPr>
              <w:rPr>
                <w:rFonts w:ascii="Arial" w:hAnsi="Arial" w:cs="Arial"/>
                <w:sz w:val="24"/>
                <w:szCs w:val="24"/>
                <w:lang w:eastAsia="en-GB"/>
              </w:rPr>
            </w:pP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Author/Lead Manager</w:t>
            </w:r>
          </w:p>
        </w:tc>
        <w:tc>
          <w:tcPr>
            <w:tcW w:w="3188"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 xml:space="preserve">Andrew Beech </w:t>
            </w:r>
          </w:p>
        </w:tc>
      </w:tr>
    </w:tbl>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E6625E" w:rsidRDefault="001D33A0" w:rsidP="00251F68">
      <w:pPr>
        <w:jc w:val="both"/>
        <w:rPr>
          <w:rFonts w:ascii="Arial" w:hAnsi="Arial" w:cs="Arial"/>
          <w:b/>
          <w:sz w:val="24"/>
          <w:szCs w:val="24"/>
        </w:rPr>
      </w:pPr>
      <w:r w:rsidRPr="00E6625E">
        <w:rPr>
          <w:rFonts w:ascii="Arial" w:hAnsi="Arial" w:cs="Arial"/>
          <w:b/>
          <w:sz w:val="24"/>
          <w:szCs w:val="24"/>
        </w:rPr>
        <w:lastRenderedPageBreak/>
        <w:t xml:space="preserve">Contents </w:t>
      </w:r>
    </w:p>
    <w:p w:rsidR="001D33A0" w:rsidRPr="002728B4" w:rsidRDefault="001D33A0" w:rsidP="00251F68">
      <w:pPr>
        <w:jc w:val="both"/>
        <w:rPr>
          <w:rFonts w:ascii="Arial" w:hAnsi="Arial" w:cs="Arial"/>
          <w:sz w:val="24"/>
          <w:szCs w:val="24"/>
        </w:rPr>
      </w:pP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Introduction</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Vascular Scientist Responsibilities</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Recording Procedures</w:t>
      </w: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Reporting</w:t>
      </w: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Performance of the Examination</w:t>
      </w: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Infection Control</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Ergonomic Guidelines</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Protocols:</w:t>
      </w:r>
    </w:p>
    <w:p w:rsidR="00A0114E" w:rsidRPr="00AE494C" w:rsidRDefault="001D33A0" w:rsidP="00AE494C">
      <w:pPr>
        <w:pStyle w:val="ListParagraph"/>
        <w:numPr>
          <w:ilvl w:val="0"/>
          <w:numId w:val="20"/>
        </w:numPr>
        <w:ind w:left="1440"/>
        <w:jc w:val="both"/>
        <w:rPr>
          <w:rFonts w:ascii="Arial" w:hAnsi="Arial" w:cs="Arial"/>
          <w:sz w:val="24"/>
          <w:szCs w:val="24"/>
        </w:rPr>
      </w:pPr>
      <w:r w:rsidRPr="002728B4">
        <w:rPr>
          <w:rFonts w:ascii="Arial" w:hAnsi="Arial" w:cs="Arial"/>
          <w:sz w:val="24"/>
          <w:szCs w:val="24"/>
        </w:rPr>
        <w:t>Ankle Brachial Pressure Index (ABPI)</w:t>
      </w:r>
    </w:p>
    <w:p w:rsidR="001D33A0" w:rsidRPr="002728B4"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Treadmill Testing</w:t>
      </w:r>
    </w:p>
    <w:p w:rsidR="00CB6EAE"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Aortic Aneurysm Sizing</w:t>
      </w:r>
      <w:r w:rsidR="00CB6EAE" w:rsidRPr="00CB6EAE">
        <w:rPr>
          <w:rFonts w:ascii="Arial" w:hAnsi="Arial" w:cs="Arial"/>
          <w:sz w:val="24"/>
          <w:szCs w:val="24"/>
        </w:rPr>
        <w:t xml:space="preserve"> </w:t>
      </w:r>
    </w:p>
    <w:p w:rsidR="00CB6EAE"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Arterial Duplex of Lower Limb</w:t>
      </w:r>
    </w:p>
    <w:p w:rsidR="00CB6EAE" w:rsidRPr="002728B4"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Carotid Duplex Assessment</w:t>
      </w:r>
    </w:p>
    <w:p w:rsidR="00CB6EAE" w:rsidRPr="002728B4"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 xml:space="preserve">Venous Duplex Assessment for DVT of Lower Limb </w:t>
      </w:r>
    </w:p>
    <w:p w:rsidR="00CB6EAE"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Venous Duplex Assessment for Incompetence of Lower Limb</w:t>
      </w:r>
    </w:p>
    <w:p w:rsidR="001D33A0" w:rsidRPr="00CB6EAE"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Endovascular Aneurysmal Repair Assessment</w:t>
      </w:r>
    </w:p>
    <w:p w:rsidR="001D33A0" w:rsidRPr="002728B4" w:rsidRDefault="001D33A0" w:rsidP="00B737E9">
      <w:pPr>
        <w:pStyle w:val="ListParagraph"/>
        <w:numPr>
          <w:ilvl w:val="0"/>
          <w:numId w:val="20"/>
        </w:numPr>
        <w:ind w:left="1440"/>
        <w:jc w:val="both"/>
        <w:rPr>
          <w:rFonts w:ascii="Arial" w:hAnsi="Arial" w:cs="Arial"/>
          <w:sz w:val="24"/>
          <w:szCs w:val="24"/>
        </w:rPr>
      </w:pPr>
      <w:proofErr w:type="spellStart"/>
      <w:r w:rsidRPr="002728B4">
        <w:rPr>
          <w:rFonts w:ascii="Arial" w:hAnsi="Arial" w:cs="Arial"/>
          <w:sz w:val="24"/>
          <w:szCs w:val="24"/>
        </w:rPr>
        <w:t>Arterio</w:t>
      </w:r>
      <w:proofErr w:type="spellEnd"/>
      <w:r w:rsidRPr="002728B4">
        <w:rPr>
          <w:rFonts w:ascii="Arial" w:hAnsi="Arial" w:cs="Arial"/>
          <w:sz w:val="24"/>
          <w:szCs w:val="24"/>
        </w:rPr>
        <w:t xml:space="preserve"> Venous Fistula Pre op Duplex Mapping</w:t>
      </w:r>
    </w:p>
    <w:p w:rsidR="001D33A0" w:rsidRDefault="001D33A0" w:rsidP="00B737E9">
      <w:pPr>
        <w:pStyle w:val="ListParagraph"/>
        <w:numPr>
          <w:ilvl w:val="0"/>
          <w:numId w:val="20"/>
        </w:numPr>
        <w:ind w:left="1440"/>
        <w:jc w:val="both"/>
        <w:rPr>
          <w:rFonts w:ascii="Arial" w:hAnsi="Arial" w:cs="Arial"/>
          <w:sz w:val="24"/>
          <w:szCs w:val="24"/>
        </w:rPr>
      </w:pPr>
      <w:proofErr w:type="spellStart"/>
      <w:r w:rsidRPr="002728B4">
        <w:rPr>
          <w:rFonts w:ascii="Arial" w:hAnsi="Arial" w:cs="Arial"/>
          <w:sz w:val="24"/>
          <w:szCs w:val="24"/>
        </w:rPr>
        <w:t>Arterio</w:t>
      </w:r>
      <w:proofErr w:type="spellEnd"/>
      <w:r w:rsidRPr="002728B4">
        <w:rPr>
          <w:rFonts w:ascii="Arial" w:hAnsi="Arial" w:cs="Arial"/>
          <w:sz w:val="24"/>
          <w:szCs w:val="24"/>
        </w:rPr>
        <w:t xml:space="preserve"> Venous Fistula Duplex Assessment</w:t>
      </w:r>
    </w:p>
    <w:p w:rsidR="00A0114E" w:rsidRPr="00F70106" w:rsidRDefault="00A0114E" w:rsidP="00B737E9">
      <w:pPr>
        <w:pStyle w:val="ListParagraph"/>
        <w:numPr>
          <w:ilvl w:val="0"/>
          <w:numId w:val="20"/>
        </w:numPr>
        <w:ind w:left="1440"/>
        <w:jc w:val="both"/>
        <w:rPr>
          <w:rFonts w:ascii="Arial" w:hAnsi="Arial" w:cs="Arial"/>
          <w:sz w:val="24"/>
          <w:szCs w:val="24"/>
        </w:rPr>
      </w:pPr>
      <w:r w:rsidRPr="00F70106">
        <w:rPr>
          <w:rFonts w:ascii="Arial" w:hAnsi="Arial" w:cs="Arial"/>
          <w:sz w:val="24"/>
          <w:szCs w:val="24"/>
        </w:rPr>
        <w:t>TX</w:t>
      </w:r>
      <w:bookmarkStart w:id="0" w:name="_GoBack"/>
      <w:bookmarkEnd w:id="0"/>
      <w:r w:rsidRPr="00F70106">
        <w:rPr>
          <w:rFonts w:ascii="Arial" w:hAnsi="Arial" w:cs="Arial"/>
          <w:sz w:val="24"/>
          <w:szCs w:val="24"/>
        </w:rPr>
        <w:t xml:space="preserve"> work up </w:t>
      </w:r>
    </w:p>
    <w:p w:rsidR="00E6625E" w:rsidRDefault="00E6625E" w:rsidP="00B737E9">
      <w:pPr>
        <w:pStyle w:val="ListParagraph"/>
        <w:numPr>
          <w:ilvl w:val="0"/>
          <w:numId w:val="20"/>
        </w:numPr>
        <w:ind w:left="1440"/>
        <w:jc w:val="both"/>
        <w:rPr>
          <w:rFonts w:ascii="Arial" w:hAnsi="Arial" w:cs="Arial"/>
          <w:sz w:val="24"/>
          <w:szCs w:val="24"/>
        </w:rPr>
      </w:pPr>
      <w:r>
        <w:rPr>
          <w:rFonts w:ascii="Arial" w:hAnsi="Arial" w:cs="Arial"/>
          <w:sz w:val="24"/>
          <w:szCs w:val="24"/>
        </w:rPr>
        <w:t xml:space="preserve">Temporal Artery Scanning </w:t>
      </w:r>
    </w:p>
    <w:p w:rsidR="001D33A0" w:rsidRPr="002728B4" w:rsidRDefault="001D33A0" w:rsidP="00AE494C">
      <w:pPr>
        <w:jc w:val="both"/>
        <w:rPr>
          <w:rFonts w:ascii="Arial" w:hAnsi="Arial" w:cs="Arial"/>
          <w:sz w:val="24"/>
          <w:szCs w:val="24"/>
        </w:rPr>
      </w:pPr>
    </w:p>
    <w:p w:rsidR="001D33A0" w:rsidRPr="002728B4" w:rsidRDefault="001D33A0" w:rsidP="00251F68">
      <w:pPr>
        <w:ind w:left="720"/>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7936F3" w:rsidRDefault="007936F3" w:rsidP="007936F3">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2728B4" w:rsidRDefault="001D33A0" w:rsidP="007936F3">
      <w:pPr>
        <w:jc w:val="both"/>
        <w:rPr>
          <w:rFonts w:ascii="Arial" w:hAnsi="Arial" w:cs="Arial"/>
          <w:sz w:val="24"/>
          <w:szCs w:val="24"/>
        </w:rPr>
      </w:pPr>
      <w:r w:rsidRPr="002728B4">
        <w:rPr>
          <w:rFonts w:ascii="Arial" w:hAnsi="Arial" w:cs="Arial"/>
          <w:sz w:val="24"/>
          <w:szCs w:val="24"/>
        </w:rPr>
        <w:lastRenderedPageBreak/>
        <w:t>Introduction</w:t>
      </w:r>
    </w:p>
    <w:p w:rsidR="001D33A0" w:rsidRPr="002728B4" w:rsidRDefault="001D33A0" w:rsidP="00251F68">
      <w:pPr>
        <w:jc w:val="both"/>
        <w:rPr>
          <w:rFonts w:ascii="Arial" w:hAnsi="Arial" w:cs="Arial"/>
          <w:sz w:val="24"/>
          <w:szCs w:val="24"/>
        </w:rPr>
      </w:pPr>
    </w:p>
    <w:p w:rsidR="001D33A0" w:rsidRPr="002728B4" w:rsidRDefault="001D33A0" w:rsidP="00251F68">
      <w:pPr>
        <w:pStyle w:val="BodyText"/>
        <w:jc w:val="both"/>
        <w:rPr>
          <w:sz w:val="24"/>
          <w:szCs w:val="24"/>
        </w:rPr>
      </w:pPr>
      <w:r w:rsidRPr="002728B4">
        <w:rPr>
          <w:sz w:val="24"/>
          <w:szCs w:val="24"/>
        </w:rPr>
        <w:t xml:space="preserve">The aim of these protocols is to define the overall objectives for the routine ultrasound scanning of patients and to set the minimum requirements for a complete examination.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It is recognized that there will be occasions when even the minimum requirements may be unattainable, i.e. technically poor candidates, post-op patients </w:t>
      </w:r>
      <w:r w:rsidR="007E1F24" w:rsidRPr="002728B4">
        <w:rPr>
          <w:rFonts w:ascii="Arial" w:hAnsi="Arial" w:cs="Arial"/>
          <w:sz w:val="24"/>
          <w:szCs w:val="24"/>
        </w:rPr>
        <w:t>etc.</w:t>
      </w:r>
      <w:r w:rsidRPr="002728B4">
        <w:rPr>
          <w:rFonts w:ascii="Arial" w:hAnsi="Arial" w:cs="Arial"/>
          <w:sz w:val="24"/>
          <w:szCs w:val="24"/>
        </w:rPr>
        <w:t>, and in these circumstances it is the responsibility of the Vascular Scientist to determine when the examination is complete.</w:t>
      </w:r>
    </w:p>
    <w:p w:rsidR="001D33A0" w:rsidRPr="002728B4" w:rsidRDefault="001D33A0" w:rsidP="00251F68">
      <w:pPr>
        <w:jc w:val="both"/>
        <w:rPr>
          <w:rFonts w:ascii="Arial" w:hAnsi="Arial" w:cs="Arial"/>
          <w:sz w:val="24"/>
          <w:szCs w:val="24"/>
        </w:rPr>
      </w:pPr>
    </w:p>
    <w:p w:rsidR="001D33A0" w:rsidRPr="002728B4" w:rsidRDefault="001D33A0" w:rsidP="00251F68">
      <w:pPr>
        <w:pStyle w:val="BodyText"/>
        <w:jc w:val="both"/>
        <w:rPr>
          <w:sz w:val="24"/>
          <w:szCs w:val="24"/>
        </w:rPr>
      </w:pPr>
      <w:r w:rsidRPr="002728B4">
        <w:rPr>
          <w:sz w:val="24"/>
          <w:szCs w:val="24"/>
        </w:rPr>
        <w:t xml:space="preserve">These protocols provide a guideline. It is recognized that each examination is unique and will require variations in some areas. </w:t>
      </w:r>
    </w:p>
    <w:p w:rsidR="001D33A0" w:rsidRPr="002728B4" w:rsidRDefault="001D33A0" w:rsidP="00251F68">
      <w:pPr>
        <w:pStyle w:val="BodyText"/>
        <w:jc w:val="both"/>
        <w:rPr>
          <w:sz w:val="24"/>
          <w:szCs w:val="24"/>
        </w:rPr>
      </w:pPr>
    </w:p>
    <w:p w:rsidR="001D33A0" w:rsidRPr="002728B4" w:rsidRDefault="001D33A0" w:rsidP="00251F68">
      <w:pPr>
        <w:pStyle w:val="BodyText"/>
        <w:jc w:val="both"/>
        <w:rPr>
          <w:sz w:val="24"/>
          <w:szCs w:val="24"/>
        </w:rPr>
      </w:pPr>
      <w:r w:rsidRPr="002728B4">
        <w:rPr>
          <w:sz w:val="24"/>
          <w:szCs w:val="24"/>
        </w:rPr>
        <w:t>These decisions are dependent on the Vascular Scientists observations during scanning. It is therefore not possible to define a predetermined set of images for each examination.</w:t>
      </w:r>
    </w:p>
    <w:p w:rsidR="001D33A0" w:rsidRPr="002728B4" w:rsidRDefault="001D33A0" w:rsidP="00251F68">
      <w:pPr>
        <w:jc w:val="both"/>
        <w:rPr>
          <w:rFonts w:ascii="Arial" w:hAnsi="Arial" w:cs="Arial"/>
          <w:iCs/>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pStyle w:val="Heading1"/>
        <w:jc w:val="both"/>
        <w:rPr>
          <w:rFonts w:ascii="Arial" w:hAnsi="Arial" w:cs="Arial"/>
          <w:szCs w:val="24"/>
          <w:u w:val="none"/>
        </w:rPr>
      </w:pPr>
      <w:r w:rsidRPr="002728B4">
        <w:rPr>
          <w:rFonts w:ascii="Arial" w:hAnsi="Arial" w:cs="Arial"/>
          <w:szCs w:val="24"/>
          <w:u w:val="none"/>
        </w:rPr>
        <w:t>Vascular Scientist Responsibilities</w:t>
      </w:r>
    </w:p>
    <w:p w:rsidR="001D33A0" w:rsidRPr="002728B4" w:rsidRDefault="001D33A0" w:rsidP="00251F68">
      <w:pPr>
        <w:jc w:val="both"/>
        <w:rPr>
          <w:rFonts w:ascii="Arial" w:hAnsi="Arial" w:cs="Arial"/>
          <w:sz w:val="24"/>
          <w:szCs w:val="24"/>
        </w:rPr>
      </w:pP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Be familiar with the departmental protocols.</w:t>
      </w:r>
    </w:p>
    <w:p w:rsidR="001D33A0" w:rsidRPr="002728B4" w:rsidRDefault="001D33A0" w:rsidP="00251F68">
      <w:pPr>
        <w:numPr>
          <w:ilvl w:val="0"/>
          <w:numId w:val="12"/>
        </w:numPr>
        <w:tabs>
          <w:tab w:val="num" w:pos="1100"/>
        </w:tabs>
        <w:jc w:val="both"/>
        <w:rPr>
          <w:rFonts w:ascii="Arial" w:hAnsi="Arial" w:cs="Arial"/>
          <w:sz w:val="24"/>
          <w:szCs w:val="24"/>
        </w:rPr>
      </w:pPr>
      <w:r w:rsidRPr="002728B4">
        <w:rPr>
          <w:rFonts w:ascii="Arial" w:hAnsi="Arial" w:cs="Arial"/>
          <w:sz w:val="24"/>
          <w:szCs w:val="24"/>
        </w:rPr>
        <w:t>Perform complete examinations as indicated in these guidelines.</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Check charts, previous ultrasound reports, other imaging reports, lab results, patient medical history etc. for information and correlation.</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Label images correctly (patient’s name, date of birth, hospital number – as required by department)</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Be familiar with the operation of each Ultrasound machine and its capabilities as well as the supplementary equipment i.e. printers, videos etc.</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Use of low power levels, higher gain settings and minimal scanning time without compromising the image or the examination quality. This will reduce patient exposure to potential bio-effects.</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Be aware of MI and TI settings, keeping these to a minimum and always below maximum allowable levels (e.g. MI&lt;0.7, TI&lt; 1.5 for 15minutes scanning time – BMUS Aug 2000)</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 xml:space="preserve">Report any equipment defects to the </w:t>
      </w:r>
      <w:r w:rsidRPr="002728B4">
        <w:rPr>
          <w:rFonts w:ascii="Arial" w:hAnsi="Arial" w:cs="Arial"/>
          <w:iCs/>
          <w:sz w:val="24"/>
          <w:szCs w:val="24"/>
        </w:rPr>
        <w:t>Chief</w:t>
      </w:r>
      <w:r w:rsidRPr="002728B4">
        <w:rPr>
          <w:rFonts w:ascii="Arial" w:hAnsi="Arial" w:cs="Arial"/>
          <w:sz w:val="24"/>
          <w:szCs w:val="24"/>
        </w:rPr>
        <w:t xml:space="preserve"> Vascular Scientist.</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Maintain clean and tidy equipment and examination rooms.</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Replenish any cleaning chemicals in a timely fashion.</w:t>
      </w:r>
    </w:p>
    <w:p w:rsidR="001D33A0" w:rsidRPr="002728B4" w:rsidRDefault="001D33A0" w:rsidP="00251F68">
      <w:pPr>
        <w:jc w:val="both"/>
        <w:rPr>
          <w:rFonts w:ascii="Arial" w:hAnsi="Arial" w:cs="Arial"/>
          <w:sz w:val="24"/>
          <w:szCs w:val="24"/>
        </w:rPr>
      </w:pPr>
    </w:p>
    <w:p w:rsidR="00B074F4" w:rsidRDefault="001D33A0" w:rsidP="00B074F4">
      <w:pPr>
        <w:jc w:val="both"/>
        <w:rPr>
          <w:rFonts w:ascii="Arial" w:hAnsi="Arial" w:cs="Arial"/>
          <w:color w:val="202020"/>
          <w:sz w:val="24"/>
          <w:szCs w:val="24"/>
          <w:lang w:eastAsia="en-GB"/>
        </w:rPr>
      </w:pPr>
      <w:r w:rsidRPr="002728B4">
        <w:rPr>
          <w:rFonts w:ascii="Arial" w:hAnsi="Arial" w:cs="Arial"/>
          <w:sz w:val="24"/>
          <w:szCs w:val="24"/>
        </w:rPr>
        <w:t xml:space="preserve">Vascular Scientist should be familiar with the </w:t>
      </w:r>
      <w:r w:rsidR="00B074F4" w:rsidRPr="00B074F4">
        <w:rPr>
          <w:rFonts w:ascii="Arial" w:hAnsi="Arial" w:cs="Arial"/>
          <w:bCs/>
          <w:color w:val="202020"/>
          <w:spacing w:val="-7"/>
          <w:sz w:val="24"/>
          <w:szCs w:val="24"/>
          <w:lang w:eastAsia="en-GB"/>
        </w:rPr>
        <w:t>Society and College of Radiographers and British Medical Ultrasound Society: Guidelines for professional ultrasound practice</w:t>
      </w:r>
      <w:r w:rsidR="00B074F4">
        <w:rPr>
          <w:rFonts w:ascii="Arial" w:hAnsi="Arial" w:cs="Arial"/>
          <w:bCs/>
          <w:color w:val="202020"/>
          <w:spacing w:val="-7"/>
          <w:sz w:val="24"/>
          <w:szCs w:val="24"/>
          <w:lang w:eastAsia="en-GB"/>
        </w:rPr>
        <w:t xml:space="preserve"> </w:t>
      </w:r>
      <w:r w:rsidR="00B074F4" w:rsidRPr="00B074F4">
        <w:rPr>
          <w:rFonts w:ascii="Arial" w:hAnsi="Arial" w:cs="Arial"/>
          <w:color w:val="202020"/>
          <w:sz w:val="24"/>
          <w:szCs w:val="24"/>
          <w:lang w:eastAsia="en-GB"/>
        </w:rPr>
        <w:t>5 December, 2016</w:t>
      </w:r>
    </w:p>
    <w:p w:rsidR="00CB77D5" w:rsidRPr="002728B4" w:rsidRDefault="00CB77D5" w:rsidP="00CB77D5">
      <w:pPr>
        <w:autoSpaceDE w:val="0"/>
        <w:autoSpaceDN w:val="0"/>
        <w:adjustRightInd w:val="0"/>
        <w:jc w:val="both"/>
        <w:rPr>
          <w:rFonts w:ascii="Arial" w:eastAsia="Calibri" w:hAnsi="Arial" w:cs="Arial"/>
          <w:color w:val="0000FF"/>
          <w:sz w:val="24"/>
          <w:szCs w:val="24"/>
          <w:lang w:eastAsia="en-GB"/>
        </w:rPr>
      </w:pPr>
      <w:r w:rsidRPr="002728B4">
        <w:rPr>
          <w:rFonts w:ascii="Arial" w:eastAsia="Calibri" w:hAnsi="Arial" w:cs="Arial"/>
          <w:color w:val="0000FF"/>
          <w:sz w:val="24"/>
          <w:szCs w:val="24"/>
          <w:lang w:eastAsia="en-GB"/>
        </w:rPr>
        <w:t>www.sor.org/learning/document-library</w:t>
      </w:r>
    </w:p>
    <w:p w:rsidR="00CB77D5" w:rsidRPr="00B074F4" w:rsidRDefault="00CB77D5" w:rsidP="00B074F4">
      <w:pPr>
        <w:jc w:val="both"/>
        <w:rPr>
          <w:rFonts w:ascii="Arial" w:hAnsi="Arial" w:cs="Arial"/>
          <w:sz w:val="24"/>
          <w:szCs w:val="24"/>
        </w:rPr>
      </w:pPr>
    </w:p>
    <w:p w:rsidR="001D33A0" w:rsidRDefault="001D33A0"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Pr="002728B4" w:rsidRDefault="00CB77D5" w:rsidP="00251F68">
      <w:pPr>
        <w:jc w:val="both"/>
        <w:rPr>
          <w:rFonts w:ascii="Arial" w:hAnsi="Arial" w:cs="Arial"/>
          <w:sz w:val="24"/>
          <w:szCs w:val="24"/>
        </w:rPr>
      </w:pPr>
    </w:p>
    <w:p w:rsidR="001D33A0" w:rsidRPr="002728B4" w:rsidRDefault="001D33A0" w:rsidP="00251F68">
      <w:pPr>
        <w:pStyle w:val="Heading1"/>
        <w:jc w:val="both"/>
        <w:rPr>
          <w:rFonts w:ascii="Arial" w:hAnsi="Arial" w:cs="Arial"/>
          <w:szCs w:val="24"/>
          <w:u w:val="none"/>
        </w:rPr>
      </w:pPr>
      <w:r w:rsidRPr="002728B4">
        <w:rPr>
          <w:rFonts w:ascii="Arial" w:hAnsi="Arial" w:cs="Arial"/>
          <w:szCs w:val="24"/>
          <w:u w:val="none"/>
        </w:rPr>
        <w:lastRenderedPageBreak/>
        <w:t>Recording Procedures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Currently as the department does not have links to the Hospital PACS network then there are no requirements to save images from examinations.  It is therefore the Vascular Scientist responsibility that the written exam report is a complete and accurate representation of the findings.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pStyle w:val="Heading1"/>
        <w:jc w:val="both"/>
        <w:rPr>
          <w:rFonts w:ascii="Arial" w:hAnsi="Arial" w:cs="Arial"/>
          <w:szCs w:val="24"/>
          <w:u w:val="none"/>
        </w:rPr>
      </w:pPr>
      <w:r w:rsidRPr="002728B4">
        <w:rPr>
          <w:rFonts w:ascii="Arial" w:hAnsi="Arial" w:cs="Arial"/>
          <w:szCs w:val="24"/>
          <w:u w:val="none"/>
        </w:rPr>
        <w:t>Reporting</w:t>
      </w:r>
    </w:p>
    <w:p w:rsidR="001D33A0" w:rsidRPr="002728B4" w:rsidRDefault="001D33A0" w:rsidP="00251F68">
      <w:pPr>
        <w:jc w:val="both"/>
        <w:rPr>
          <w:rFonts w:ascii="Arial" w:hAnsi="Arial" w:cs="Arial"/>
          <w:b/>
          <w:sz w:val="24"/>
          <w:szCs w:val="24"/>
          <w:u w:val="single"/>
        </w:rPr>
      </w:pPr>
    </w:p>
    <w:p w:rsidR="001D33A0" w:rsidRPr="002728B4" w:rsidRDefault="001D33A0" w:rsidP="00251F68">
      <w:pPr>
        <w:numPr>
          <w:ilvl w:val="0"/>
          <w:numId w:val="13"/>
        </w:numPr>
        <w:jc w:val="both"/>
        <w:rPr>
          <w:rFonts w:ascii="Arial" w:hAnsi="Arial" w:cs="Arial"/>
          <w:sz w:val="24"/>
          <w:szCs w:val="24"/>
        </w:rPr>
      </w:pPr>
      <w:r w:rsidRPr="002728B4">
        <w:rPr>
          <w:rFonts w:ascii="Arial" w:hAnsi="Arial" w:cs="Arial"/>
          <w:sz w:val="24"/>
          <w:szCs w:val="24"/>
        </w:rPr>
        <w:t xml:space="preserve">Vascular Scientist will be responsible for issuing a written report direct to the requesting clinician using the pre-printed report templates see </w:t>
      </w:r>
      <w:r w:rsidRPr="002728B4">
        <w:rPr>
          <w:rFonts w:ascii="Arial" w:eastAsia="Calibri" w:hAnsi="Arial" w:cs="Arial"/>
          <w:color w:val="000000"/>
          <w:sz w:val="24"/>
          <w:szCs w:val="24"/>
          <w:lang w:eastAsia="en-GB"/>
        </w:rPr>
        <w:t xml:space="preserve"> </w:t>
      </w:r>
      <w:hyperlink r:id="rId8" w:history="1">
        <w:r w:rsidRPr="002728B4">
          <w:rPr>
            <w:rFonts w:ascii="Arial" w:eastAsia="Calibri" w:hAnsi="Arial" w:cs="Arial"/>
            <w:color w:val="000000"/>
            <w:sz w:val="24"/>
            <w:szCs w:val="24"/>
            <w:lang w:eastAsia="en-GB"/>
          </w:rPr>
          <w:t>\\qdat01\data\Vascular</w:t>
        </w:r>
      </w:hyperlink>
      <w:r w:rsidRPr="002728B4">
        <w:rPr>
          <w:rFonts w:ascii="Arial" w:eastAsia="Calibri" w:hAnsi="Arial" w:cs="Arial"/>
          <w:color w:val="000000"/>
          <w:sz w:val="24"/>
          <w:szCs w:val="24"/>
          <w:lang w:eastAsia="en-GB"/>
        </w:rPr>
        <w:t xml:space="preserve"> Lab\Vascular Studies Unit\Templates</w:t>
      </w:r>
    </w:p>
    <w:p w:rsidR="001D33A0" w:rsidRPr="002728B4" w:rsidRDefault="001D33A0" w:rsidP="00251F68">
      <w:pPr>
        <w:numPr>
          <w:ilvl w:val="0"/>
          <w:numId w:val="13"/>
        </w:numPr>
        <w:jc w:val="both"/>
        <w:rPr>
          <w:rFonts w:ascii="Arial" w:hAnsi="Arial" w:cs="Arial"/>
          <w:sz w:val="24"/>
          <w:szCs w:val="24"/>
        </w:rPr>
      </w:pPr>
      <w:r w:rsidRPr="002728B4">
        <w:rPr>
          <w:rFonts w:ascii="Arial" w:hAnsi="Arial" w:cs="Arial"/>
          <w:sz w:val="24"/>
          <w:szCs w:val="24"/>
        </w:rPr>
        <w:t xml:space="preserve">An electronic copy of the report will be stored on the Vascular Lab Shared Drive </w:t>
      </w:r>
      <w:r w:rsidRPr="002728B4">
        <w:rPr>
          <w:rFonts w:ascii="Arial" w:eastAsia="Calibri" w:hAnsi="Arial" w:cs="Arial"/>
          <w:color w:val="000000"/>
          <w:sz w:val="24"/>
          <w:szCs w:val="24"/>
          <w:lang w:eastAsia="en-GB"/>
        </w:rPr>
        <w:t xml:space="preserve">Vascular Lab Results - </w:t>
      </w:r>
      <w:hyperlink r:id="rId9" w:history="1">
        <w:r w:rsidRPr="002728B4">
          <w:rPr>
            <w:rFonts w:ascii="Arial" w:eastAsia="Calibri" w:hAnsi="Arial" w:cs="Arial"/>
            <w:color w:val="000000"/>
            <w:sz w:val="24"/>
            <w:szCs w:val="24"/>
            <w:lang w:eastAsia="en-GB"/>
          </w:rPr>
          <w:t>\\Qdata1\data\Vascular</w:t>
        </w:r>
      </w:hyperlink>
      <w:r w:rsidRPr="002728B4">
        <w:rPr>
          <w:rFonts w:ascii="Arial" w:eastAsia="Calibri" w:hAnsi="Arial" w:cs="Arial"/>
          <w:color w:val="000000"/>
          <w:sz w:val="24"/>
          <w:szCs w:val="24"/>
          <w:lang w:eastAsia="en-GB"/>
        </w:rPr>
        <w:t xml:space="preserve"> Lab Results, </w:t>
      </w:r>
      <w:r w:rsidRPr="002728B4">
        <w:rPr>
          <w:rFonts w:ascii="Arial" w:hAnsi="Arial" w:cs="Arial"/>
          <w:sz w:val="24"/>
          <w:szCs w:val="24"/>
        </w:rPr>
        <w:t xml:space="preserve">and on the hospital patient’s record system </w:t>
      </w:r>
      <w:proofErr w:type="spellStart"/>
      <w:r w:rsidRPr="002728B4">
        <w:rPr>
          <w:rFonts w:ascii="Arial" w:hAnsi="Arial" w:cs="Arial"/>
          <w:sz w:val="24"/>
          <w:szCs w:val="24"/>
        </w:rPr>
        <w:t>Notis</w:t>
      </w:r>
      <w:proofErr w:type="spellEnd"/>
      <w:r w:rsidRPr="002728B4">
        <w:rPr>
          <w:rFonts w:ascii="Arial" w:hAnsi="Arial" w:cs="Arial"/>
          <w:sz w:val="24"/>
          <w:szCs w:val="24"/>
        </w:rPr>
        <w:t>.</w:t>
      </w:r>
    </w:p>
    <w:p w:rsidR="001D33A0" w:rsidRPr="002728B4" w:rsidRDefault="001D33A0" w:rsidP="00251F68">
      <w:pPr>
        <w:numPr>
          <w:ilvl w:val="0"/>
          <w:numId w:val="14"/>
        </w:numPr>
        <w:tabs>
          <w:tab w:val="clear" w:pos="360"/>
          <w:tab w:val="num" w:pos="1440"/>
          <w:tab w:val="num" w:pos="1500"/>
        </w:tabs>
        <w:ind w:left="1440"/>
        <w:jc w:val="both"/>
        <w:rPr>
          <w:rFonts w:ascii="Arial" w:hAnsi="Arial" w:cs="Arial"/>
          <w:sz w:val="24"/>
          <w:szCs w:val="24"/>
        </w:rPr>
      </w:pPr>
      <w:r w:rsidRPr="002728B4">
        <w:rPr>
          <w:rFonts w:ascii="Arial" w:hAnsi="Arial" w:cs="Arial"/>
          <w:sz w:val="24"/>
          <w:szCs w:val="24"/>
        </w:rPr>
        <w:t>If requested by the patient the sonographer may give a brief verbal report of the exam findings.</w:t>
      </w:r>
    </w:p>
    <w:p w:rsidR="001D33A0" w:rsidRPr="002728B4" w:rsidRDefault="001D33A0" w:rsidP="00251F68">
      <w:pPr>
        <w:ind w:left="360"/>
        <w:jc w:val="both"/>
        <w:rPr>
          <w:rFonts w:ascii="Arial" w:hAnsi="Arial" w:cs="Arial"/>
          <w:sz w:val="24"/>
          <w:szCs w:val="24"/>
        </w:rPr>
      </w:pPr>
    </w:p>
    <w:p w:rsidR="001D33A0" w:rsidRPr="002728B4" w:rsidRDefault="001D33A0" w:rsidP="00251F68">
      <w:pPr>
        <w:jc w:val="both"/>
        <w:rPr>
          <w:rFonts w:ascii="Arial" w:hAnsi="Arial" w:cs="Arial"/>
          <w:b/>
          <w:sz w:val="24"/>
          <w:szCs w:val="24"/>
          <w:u w:val="single"/>
        </w:rPr>
      </w:pPr>
    </w:p>
    <w:p w:rsidR="001D33A0" w:rsidRPr="002728B4" w:rsidRDefault="001D33A0" w:rsidP="00251F68">
      <w:pPr>
        <w:jc w:val="both"/>
        <w:rPr>
          <w:rFonts w:ascii="Arial" w:hAnsi="Arial" w:cs="Arial"/>
          <w:b/>
          <w:sz w:val="24"/>
          <w:szCs w:val="24"/>
        </w:rPr>
      </w:pPr>
      <w:r w:rsidRPr="002728B4">
        <w:rPr>
          <w:rFonts w:ascii="Arial" w:hAnsi="Arial" w:cs="Arial"/>
          <w:b/>
          <w:sz w:val="24"/>
          <w:szCs w:val="24"/>
        </w:rPr>
        <w:t>Performance of the Examination</w:t>
      </w:r>
    </w:p>
    <w:p w:rsidR="001D33A0" w:rsidRPr="002728B4" w:rsidRDefault="001D33A0" w:rsidP="00251F68">
      <w:pPr>
        <w:jc w:val="both"/>
        <w:rPr>
          <w:rFonts w:ascii="Arial" w:hAnsi="Arial" w:cs="Arial"/>
          <w:b/>
          <w:sz w:val="24"/>
          <w:szCs w:val="24"/>
          <w:u w:val="single"/>
        </w:rPr>
      </w:pPr>
    </w:p>
    <w:p w:rsidR="001D33A0" w:rsidRPr="002728B4" w:rsidRDefault="001D33A0" w:rsidP="00251F68">
      <w:pPr>
        <w:autoSpaceDE w:val="0"/>
        <w:autoSpaceDN w:val="0"/>
        <w:adjustRightInd w:val="0"/>
        <w:jc w:val="both"/>
        <w:rPr>
          <w:rFonts w:ascii="Arial" w:eastAsia="Calibri" w:hAnsi="Arial" w:cs="Arial"/>
          <w:sz w:val="24"/>
          <w:szCs w:val="24"/>
          <w:lang w:eastAsia="en-GB"/>
        </w:rPr>
      </w:pPr>
      <w:r w:rsidRPr="002728B4">
        <w:rPr>
          <w:rFonts w:ascii="Arial" w:hAnsi="Arial" w:cs="Arial"/>
          <w:sz w:val="24"/>
          <w:szCs w:val="24"/>
        </w:rPr>
        <w:t xml:space="preserve">Before every examination the vascular scientist </w:t>
      </w:r>
      <w:r w:rsidR="007E1F24" w:rsidRPr="002728B4">
        <w:rPr>
          <w:rFonts w:ascii="Arial" w:hAnsi="Arial" w:cs="Arial"/>
          <w:sz w:val="24"/>
          <w:szCs w:val="24"/>
        </w:rPr>
        <w:t>must:</w:t>
      </w:r>
      <w:r w:rsidRPr="002728B4">
        <w:rPr>
          <w:rFonts w:ascii="Arial" w:hAnsi="Arial" w:cs="Arial"/>
          <w:sz w:val="24"/>
          <w:szCs w:val="24"/>
        </w:rPr>
        <w:t>-</w:t>
      </w:r>
      <w:r w:rsidRPr="002728B4">
        <w:rPr>
          <w:rFonts w:ascii="Arial" w:eastAsia="Calibri" w:hAnsi="Arial" w:cs="Arial"/>
          <w:sz w:val="24"/>
          <w:szCs w:val="24"/>
          <w:lang w:eastAsia="en-GB"/>
        </w:rPr>
        <w:t xml:space="preserve"> </w:t>
      </w:r>
    </w:p>
    <w:p w:rsidR="001D33A0" w:rsidRPr="002728B4" w:rsidRDefault="001D33A0" w:rsidP="00251F68">
      <w:pPr>
        <w:autoSpaceDE w:val="0"/>
        <w:autoSpaceDN w:val="0"/>
        <w:adjustRightInd w:val="0"/>
        <w:jc w:val="both"/>
        <w:rPr>
          <w:rFonts w:ascii="Arial" w:eastAsia="Calibri" w:hAnsi="Arial" w:cs="Arial"/>
          <w:sz w:val="24"/>
          <w:szCs w:val="24"/>
          <w:lang w:eastAsia="en-GB"/>
        </w:rPr>
      </w:pPr>
    </w:p>
    <w:p w:rsidR="001D33A0" w:rsidRPr="002728B4" w:rsidRDefault="001D33A0" w:rsidP="00B737E9">
      <w:pPr>
        <w:pStyle w:val="ListParagraph"/>
        <w:numPr>
          <w:ilvl w:val="0"/>
          <w:numId w:val="34"/>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introduce themselves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confirm the patient’s identity e.g. full name and date of birth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ensure they have sufficient information from the referrer in order to determine the exact need for the scan</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explain why the examination is being performed and give an indication of the test’s duration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obtain verbal consent for the examination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obtain a pertinent brief relevant medical history from the patient and/or notes to verify that the requested procedure correlates with the patient’s clinical presentation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consider the use of a chaperone if appropriate</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consider the need for an interpreter</w:t>
      </w:r>
    </w:p>
    <w:p w:rsidR="001D33A0" w:rsidRPr="002728B4" w:rsidRDefault="001D33A0" w:rsidP="00B737E9">
      <w:pPr>
        <w:pStyle w:val="ListParagraph"/>
        <w:numPr>
          <w:ilvl w:val="0"/>
          <w:numId w:val="32"/>
        </w:numPr>
        <w:jc w:val="both"/>
        <w:rPr>
          <w:rFonts w:ascii="Arial" w:hAnsi="Arial" w:cs="Arial"/>
          <w:sz w:val="24"/>
          <w:szCs w:val="24"/>
        </w:rPr>
      </w:pPr>
      <w:r w:rsidRPr="002728B4">
        <w:rPr>
          <w:rFonts w:ascii="Arial" w:hAnsi="Arial" w:cs="Arial"/>
          <w:sz w:val="24"/>
          <w:szCs w:val="24"/>
        </w:rPr>
        <w:t>Permission must be obtained from the patient if the examination is to be performed or observed by a student.</w:t>
      </w:r>
    </w:p>
    <w:p w:rsidR="001D33A0" w:rsidRPr="002728B4" w:rsidRDefault="001D33A0" w:rsidP="00251F68">
      <w:pPr>
        <w:autoSpaceDE w:val="0"/>
        <w:autoSpaceDN w:val="0"/>
        <w:adjustRightInd w:val="0"/>
        <w:ind w:left="360"/>
        <w:jc w:val="both"/>
        <w:rPr>
          <w:rFonts w:ascii="Arial" w:hAnsi="Arial" w:cs="Arial"/>
          <w:sz w:val="24"/>
          <w:szCs w:val="24"/>
        </w:rPr>
      </w:pPr>
    </w:p>
    <w:p w:rsidR="001D33A0" w:rsidRPr="002728B4" w:rsidRDefault="001D33A0" w:rsidP="00251F68">
      <w:pPr>
        <w:autoSpaceDE w:val="0"/>
        <w:autoSpaceDN w:val="0"/>
        <w:adjustRightInd w:val="0"/>
        <w:ind w:left="360"/>
        <w:jc w:val="both"/>
        <w:rPr>
          <w:rFonts w:ascii="Arial" w:eastAsia="Calibri" w:hAnsi="Arial" w:cs="Arial"/>
          <w:bCs/>
          <w:sz w:val="24"/>
          <w:szCs w:val="24"/>
          <w:lang w:eastAsia="en-GB"/>
        </w:rPr>
      </w:pPr>
      <w:r w:rsidRPr="002728B4">
        <w:rPr>
          <w:rFonts w:ascii="Arial" w:hAnsi="Arial" w:cs="Arial"/>
          <w:sz w:val="24"/>
          <w:szCs w:val="24"/>
        </w:rPr>
        <w:t>The patient’s privacy and confidentiality is to be respected at all times.  Friends and relatives will be allowed in the examination rooms at the discretion of the operator.  If the quality of the scan is in any way affected by the presence of these people they may be asked to leave the room.</w:t>
      </w:r>
      <w:r w:rsidRPr="002728B4">
        <w:rPr>
          <w:rFonts w:ascii="Arial" w:eastAsia="Calibri" w:hAnsi="Arial" w:cs="Arial"/>
          <w:b/>
          <w:bCs/>
          <w:sz w:val="24"/>
          <w:szCs w:val="24"/>
          <w:lang w:eastAsia="en-GB"/>
        </w:rPr>
        <w:t xml:space="preserve">  </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FF009A"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lastRenderedPageBreak/>
        <w:t>Society for Vascular Technology Professional Standards Committee Chaperone Guidelines April 2012</w:t>
      </w:r>
      <w:r w:rsidR="00FF009A">
        <w:rPr>
          <w:rFonts w:ascii="Arial" w:eastAsia="Calibri" w:hAnsi="Arial" w:cs="Arial"/>
          <w:color w:val="000000"/>
          <w:sz w:val="24"/>
          <w:szCs w:val="24"/>
          <w:lang w:eastAsia="en-GB"/>
        </w:rPr>
        <w:t xml:space="preserve"> </w:t>
      </w:r>
      <w:r w:rsidRPr="00FF009A">
        <w:rPr>
          <w:rFonts w:ascii="Arial" w:eastAsia="Calibri" w:hAnsi="Arial" w:cs="Arial"/>
          <w:sz w:val="24"/>
          <w:szCs w:val="24"/>
          <w:lang w:eastAsia="en-GB"/>
        </w:rPr>
        <w:t>www.svtgbi.org.uk</w:t>
      </w:r>
    </w:p>
    <w:p w:rsidR="001D33A0" w:rsidRPr="002728B4" w:rsidRDefault="001D33A0" w:rsidP="00251F68">
      <w:pPr>
        <w:jc w:val="both"/>
        <w:rPr>
          <w:rFonts w:ascii="Arial" w:hAnsi="Arial" w:cs="Arial"/>
          <w:sz w:val="24"/>
          <w:szCs w:val="24"/>
        </w:rPr>
      </w:pPr>
    </w:p>
    <w:p w:rsidR="001D33A0" w:rsidRPr="002728B4" w:rsidRDefault="001D33A0" w:rsidP="00251F68">
      <w:pPr>
        <w:ind w:left="1080"/>
        <w:jc w:val="both"/>
        <w:rPr>
          <w:rFonts w:ascii="Arial" w:hAnsi="Arial" w:cs="Arial"/>
          <w:sz w:val="24"/>
          <w:szCs w:val="24"/>
        </w:rPr>
      </w:pPr>
    </w:p>
    <w:p w:rsidR="001D33A0" w:rsidRPr="002728B4" w:rsidRDefault="001D33A0" w:rsidP="00251F68">
      <w:pPr>
        <w:pStyle w:val="BodyText"/>
        <w:jc w:val="both"/>
        <w:rPr>
          <w:sz w:val="24"/>
          <w:szCs w:val="24"/>
        </w:rPr>
      </w:pPr>
    </w:p>
    <w:p w:rsidR="009612B5" w:rsidRDefault="009612B5">
      <w:pPr>
        <w:rPr>
          <w:rFonts w:ascii="Arial" w:hAnsi="Arial" w:cs="Arial"/>
          <w:b/>
          <w:bCs/>
          <w:sz w:val="24"/>
          <w:szCs w:val="24"/>
        </w:rPr>
      </w:pPr>
      <w:r>
        <w:rPr>
          <w:rFonts w:ascii="Arial" w:hAnsi="Arial" w:cs="Arial"/>
          <w:sz w:val="24"/>
          <w:szCs w:val="24"/>
        </w:rPr>
        <w:br w:type="page"/>
      </w:r>
    </w:p>
    <w:p w:rsidR="001D33A0" w:rsidRPr="002728B4" w:rsidRDefault="001D33A0" w:rsidP="00251F68">
      <w:pPr>
        <w:pStyle w:val="Heading3"/>
        <w:jc w:val="both"/>
        <w:rPr>
          <w:rFonts w:ascii="Arial" w:hAnsi="Arial" w:cs="Arial"/>
          <w:color w:val="auto"/>
          <w:sz w:val="24"/>
          <w:szCs w:val="24"/>
        </w:rPr>
      </w:pPr>
      <w:r w:rsidRPr="002728B4">
        <w:rPr>
          <w:rFonts w:ascii="Arial" w:hAnsi="Arial" w:cs="Arial"/>
          <w:color w:val="auto"/>
          <w:sz w:val="24"/>
          <w:szCs w:val="24"/>
        </w:rPr>
        <w:lastRenderedPageBreak/>
        <w:t>Infection Control</w:t>
      </w:r>
    </w:p>
    <w:p w:rsidR="001D33A0" w:rsidRPr="002728B4" w:rsidRDefault="001D33A0" w:rsidP="00251F68">
      <w:pPr>
        <w:jc w:val="both"/>
        <w:rPr>
          <w:rFonts w:ascii="Arial" w:hAnsi="Arial" w:cs="Arial"/>
          <w:sz w:val="24"/>
          <w:szCs w:val="24"/>
        </w:rPr>
      </w:pP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The Vascular Scientist must be familiar with the Trust Infection Control Policy </w:t>
      </w:r>
      <w:hyperlink r:id="rId10" w:history="1">
        <w:r w:rsidRPr="002728B4">
          <w:rPr>
            <w:rStyle w:val="Hyperlink"/>
            <w:rFonts w:ascii="Arial" w:hAnsi="Arial" w:cs="Arial"/>
            <w:sz w:val="24"/>
            <w:szCs w:val="24"/>
          </w:rPr>
          <w:t>http://nuhnet/diagnostics_clinical_support/infection_prevention_control/Pages/home.aspx</w:t>
        </w:r>
      </w:hyperlink>
      <w:r w:rsidRPr="002728B4">
        <w:rPr>
          <w:rFonts w:ascii="Arial" w:hAnsi="Arial" w:cs="Arial"/>
          <w:sz w:val="24"/>
          <w:szCs w:val="24"/>
        </w:rPr>
        <w:t>. Hands must be cleaned with soap and water or alcohol gel prior to and following any patient contact as per the WHO 5 moments of hand hygiene policy.  The operator should be bare below the elbow and all wrist jewellery (including wristwatches) and stoned hand jewellery must be removed.</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The examination couch should be covered with clean paper tissue for each patient and wiped clean using disinfectant wipe between patients. </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After each investigation probes should be cleaned of any residual gel by wiping with paper towels and then a disinfectant wipe such as Sani-Cloth ‘Active Wipes’ or </w:t>
      </w:r>
      <w:proofErr w:type="spellStart"/>
      <w:r w:rsidRPr="002728B4">
        <w:rPr>
          <w:rFonts w:ascii="Arial" w:hAnsi="Arial" w:cs="Arial"/>
          <w:sz w:val="24"/>
          <w:szCs w:val="24"/>
        </w:rPr>
        <w:t>Clinell</w:t>
      </w:r>
      <w:proofErr w:type="spellEnd"/>
      <w:r w:rsidRPr="002728B4">
        <w:rPr>
          <w:rFonts w:ascii="Arial" w:hAnsi="Arial" w:cs="Arial"/>
          <w:sz w:val="24"/>
          <w:szCs w:val="24"/>
        </w:rPr>
        <w:t xml:space="preserve"> ‘Universal Wipes’ . The probe cable and keyboard should also be cleaned.</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If the patient is infectious or there is risk of contact with bodily fluids or scanning any patient in ITU or HDU gloves and aprons should be used and the machine and examination couch should also be cleaned with disinfectant wipes.  </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If patients have open wounds </w:t>
      </w:r>
      <w:r w:rsidR="00FF009A">
        <w:rPr>
          <w:rFonts w:ascii="Arial" w:hAnsi="Arial" w:cs="Arial"/>
          <w:sz w:val="24"/>
          <w:szCs w:val="24"/>
        </w:rPr>
        <w:t xml:space="preserve">or there is a risk of contact with bodily fluids </w:t>
      </w:r>
      <w:r w:rsidRPr="002728B4">
        <w:rPr>
          <w:rFonts w:ascii="Arial" w:hAnsi="Arial" w:cs="Arial"/>
          <w:sz w:val="24"/>
          <w:szCs w:val="24"/>
        </w:rPr>
        <w:t xml:space="preserve">then </w:t>
      </w:r>
      <w:r w:rsidR="00FF009A">
        <w:rPr>
          <w:rFonts w:ascii="Arial" w:hAnsi="Arial" w:cs="Arial"/>
          <w:sz w:val="24"/>
          <w:szCs w:val="24"/>
        </w:rPr>
        <w:t>a probe cover</w:t>
      </w:r>
      <w:r w:rsidRPr="002728B4">
        <w:rPr>
          <w:rFonts w:ascii="Arial" w:hAnsi="Arial" w:cs="Arial"/>
          <w:sz w:val="24"/>
          <w:szCs w:val="24"/>
        </w:rPr>
        <w:t xml:space="preserve"> and single use gel should be used or the wound should be covered with a clear transparent dressing such as a </w:t>
      </w:r>
      <w:proofErr w:type="spellStart"/>
      <w:r w:rsidRPr="002728B4">
        <w:rPr>
          <w:rFonts w:ascii="Arial" w:hAnsi="Arial" w:cs="Arial"/>
          <w:sz w:val="24"/>
          <w:szCs w:val="24"/>
        </w:rPr>
        <w:t>Hydrofilm</w:t>
      </w:r>
      <w:proofErr w:type="spellEnd"/>
      <w:r w:rsidRPr="002728B4">
        <w:rPr>
          <w:rFonts w:ascii="Arial" w:hAnsi="Arial" w:cs="Arial"/>
          <w:sz w:val="24"/>
          <w:szCs w:val="24"/>
        </w:rPr>
        <w:t xml:space="preserve"> dressings.</w:t>
      </w:r>
      <w:r w:rsidR="00F77914">
        <w:rPr>
          <w:rFonts w:ascii="Arial" w:hAnsi="Arial" w:cs="Arial"/>
          <w:sz w:val="24"/>
          <w:szCs w:val="24"/>
        </w:rPr>
        <w:t xml:space="preserve"> Single use gel should also be used for pre-operative scans.</w:t>
      </w:r>
    </w:p>
    <w:p w:rsidR="001D33A0" w:rsidRPr="002728B4" w:rsidRDefault="001D33A0" w:rsidP="00251F68">
      <w:pPr>
        <w:autoSpaceDE w:val="0"/>
        <w:autoSpaceDN w:val="0"/>
        <w:adjustRightInd w:val="0"/>
        <w:jc w:val="both"/>
        <w:rPr>
          <w:rFonts w:ascii="Arial" w:hAnsi="Arial" w:cs="Arial"/>
          <w:sz w:val="24"/>
          <w:szCs w:val="24"/>
          <w:lang w:eastAsia="en-GB"/>
        </w:rPr>
      </w:pPr>
      <w:r w:rsidRPr="002728B4">
        <w:rPr>
          <w:rFonts w:ascii="Arial" w:hAnsi="Arial" w:cs="Arial"/>
          <w:sz w:val="24"/>
          <w:szCs w:val="24"/>
        </w:rPr>
        <w:t xml:space="preserve">At the end of the day the machine should be cleaned to remove any gel residue including the keyboard, transducer cables and probe holders. </w:t>
      </w:r>
      <w:r w:rsidRPr="002728B4">
        <w:rPr>
          <w:rFonts w:ascii="Arial" w:hAnsi="Arial" w:cs="Arial"/>
          <w:sz w:val="24"/>
          <w:szCs w:val="24"/>
          <w:lang w:eastAsia="en-GB"/>
        </w:rPr>
        <w:t>All other areas of the ultrasound machine must be cleaned with detergent at least once a week, and kept free from visible soiling and dust at all times.</w:t>
      </w:r>
    </w:p>
    <w:p w:rsidR="001D33A0" w:rsidRDefault="001D33A0"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Pr="002728B4" w:rsidRDefault="00CB77D5" w:rsidP="00251F68">
      <w:pPr>
        <w:jc w:val="both"/>
        <w:rPr>
          <w:rFonts w:ascii="Arial" w:hAnsi="Arial" w:cs="Arial"/>
          <w:sz w:val="24"/>
          <w:szCs w:val="24"/>
        </w:rPr>
      </w:pPr>
    </w:p>
    <w:p w:rsidR="009612B5" w:rsidRDefault="009612B5">
      <w:pPr>
        <w:rPr>
          <w:rFonts w:ascii="Arial" w:hAnsi="Arial" w:cs="Arial"/>
          <w:b/>
          <w:sz w:val="24"/>
          <w:szCs w:val="24"/>
        </w:rPr>
      </w:pPr>
      <w:r>
        <w:rPr>
          <w:rFonts w:ascii="Arial" w:hAnsi="Arial" w:cs="Arial"/>
          <w:b/>
          <w:sz w:val="24"/>
          <w:szCs w:val="24"/>
        </w:rPr>
        <w:br w:type="page"/>
      </w:r>
    </w:p>
    <w:p w:rsidR="001D33A0" w:rsidRPr="002728B4" w:rsidRDefault="001D33A0" w:rsidP="00251F68">
      <w:pPr>
        <w:jc w:val="both"/>
        <w:rPr>
          <w:rFonts w:ascii="Arial" w:hAnsi="Arial" w:cs="Arial"/>
          <w:b/>
          <w:sz w:val="24"/>
          <w:szCs w:val="24"/>
        </w:rPr>
      </w:pPr>
      <w:r w:rsidRPr="002728B4">
        <w:rPr>
          <w:rFonts w:ascii="Arial" w:hAnsi="Arial" w:cs="Arial"/>
          <w:b/>
          <w:sz w:val="24"/>
          <w:szCs w:val="24"/>
        </w:rPr>
        <w:lastRenderedPageBreak/>
        <w:t>Ergonomic Guidelines</w:t>
      </w:r>
    </w:p>
    <w:p w:rsidR="001D33A0" w:rsidRPr="002728B4" w:rsidRDefault="001D33A0" w:rsidP="00251F68">
      <w:pPr>
        <w:pStyle w:val="Heading1"/>
        <w:jc w:val="both"/>
        <w:rPr>
          <w:rFonts w:ascii="Arial" w:hAnsi="Arial" w:cs="Arial"/>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There is an increasing awareness that sonography is the cause of a number of work related disorders.  In summary </w:t>
      </w:r>
    </w:p>
    <w:p w:rsidR="001D33A0" w:rsidRPr="002728B4" w:rsidRDefault="001D33A0" w:rsidP="00251F68">
      <w:pPr>
        <w:numPr>
          <w:ilvl w:val="0"/>
          <w:numId w:val="1"/>
        </w:numPr>
        <w:tabs>
          <w:tab w:val="clear" w:pos="360"/>
          <w:tab w:val="num" w:pos="1080"/>
        </w:tabs>
        <w:ind w:left="1080"/>
        <w:jc w:val="both"/>
        <w:rPr>
          <w:rFonts w:ascii="Arial" w:hAnsi="Arial" w:cs="Arial"/>
          <w:sz w:val="24"/>
          <w:szCs w:val="24"/>
        </w:rPr>
      </w:pPr>
      <w:r w:rsidRPr="002728B4">
        <w:rPr>
          <w:rFonts w:ascii="Arial" w:hAnsi="Arial" w:cs="Arial"/>
          <w:sz w:val="24"/>
          <w:szCs w:val="24"/>
        </w:rPr>
        <w:t>80-95% sonographers scan in pain</w:t>
      </w:r>
    </w:p>
    <w:p w:rsidR="001D33A0" w:rsidRPr="002728B4" w:rsidRDefault="001D33A0" w:rsidP="00251F68">
      <w:pPr>
        <w:numPr>
          <w:ilvl w:val="0"/>
          <w:numId w:val="1"/>
        </w:numPr>
        <w:tabs>
          <w:tab w:val="clear" w:pos="360"/>
          <w:tab w:val="num" w:pos="1080"/>
        </w:tabs>
        <w:ind w:left="1080"/>
        <w:jc w:val="both"/>
        <w:rPr>
          <w:rFonts w:ascii="Arial" w:hAnsi="Arial" w:cs="Arial"/>
          <w:sz w:val="24"/>
          <w:szCs w:val="24"/>
        </w:rPr>
      </w:pPr>
      <w:r w:rsidRPr="002728B4">
        <w:rPr>
          <w:rFonts w:ascii="Arial" w:hAnsi="Arial" w:cs="Arial"/>
          <w:sz w:val="24"/>
          <w:szCs w:val="24"/>
        </w:rPr>
        <w:t xml:space="preserve">20% have a career ending injury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51F68" w:rsidRDefault="001D33A0" w:rsidP="00251F68">
      <w:pPr>
        <w:pStyle w:val="Heading2"/>
        <w:jc w:val="both"/>
        <w:rPr>
          <w:b w:val="0"/>
          <w:color w:val="auto"/>
          <w:sz w:val="24"/>
          <w:szCs w:val="24"/>
        </w:rPr>
      </w:pPr>
      <w:r w:rsidRPr="00251F68">
        <w:rPr>
          <w:b w:val="0"/>
          <w:color w:val="auto"/>
          <w:sz w:val="24"/>
          <w:szCs w:val="24"/>
        </w:rPr>
        <w:t>Types of work related disorders</w:t>
      </w:r>
    </w:p>
    <w:p w:rsidR="001D33A0" w:rsidRPr="00251F68" w:rsidRDefault="001D33A0" w:rsidP="00B737E9">
      <w:pPr>
        <w:pStyle w:val="Heading2"/>
        <w:numPr>
          <w:ilvl w:val="0"/>
          <w:numId w:val="19"/>
        </w:numPr>
        <w:jc w:val="both"/>
        <w:rPr>
          <w:b w:val="0"/>
          <w:color w:val="auto"/>
          <w:sz w:val="24"/>
          <w:szCs w:val="24"/>
        </w:rPr>
      </w:pPr>
      <w:proofErr w:type="gramStart"/>
      <w:r w:rsidRPr="00251F68">
        <w:rPr>
          <w:b w:val="0"/>
          <w:color w:val="auto"/>
          <w:sz w:val="24"/>
          <w:szCs w:val="24"/>
        </w:rPr>
        <w:t>musculoskeletal</w:t>
      </w:r>
      <w:proofErr w:type="gramEnd"/>
      <w:r w:rsidRPr="00251F68">
        <w:rPr>
          <w:b w:val="0"/>
          <w:color w:val="auto"/>
          <w:sz w:val="24"/>
          <w:szCs w:val="24"/>
        </w:rPr>
        <w:t xml:space="preserve"> (MSI)</w:t>
      </w:r>
    </w:p>
    <w:p w:rsidR="001D33A0" w:rsidRPr="00251F68" w:rsidRDefault="001D33A0" w:rsidP="00B737E9">
      <w:pPr>
        <w:pStyle w:val="Heading2"/>
        <w:numPr>
          <w:ilvl w:val="0"/>
          <w:numId w:val="19"/>
        </w:numPr>
        <w:jc w:val="both"/>
        <w:rPr>
          <w:b w:val="0"/>
          <w:color w:val="auto"/>
          <w:sz w:val="24"/>
          <w:szCs w:val="24"/>
        </w:rPr>
      </w:pPr>
      <w:proofErr w:type="gramStart"/>
      <w:r w:rsidRPr="00251F68">
        <w:rPr>
          <w:b w:val="0"/>
          <w:color w:val="auto"/>
          <w:sz w:val="24"/>
          <w:szCs w:val="24"/>
        </w:rPr>
        <w:t>shoulder</w:t>
      </w:r>
      <w:proofErr w:type="gramEnd"/>
      <w:r w:rsidRPr="00251F68">
        <w:rPr>
          <w:b w:val="0"/>
          <w:color w:val="auto"/>
          <w:sz w:val="24"/>
          <w:szCs w:val="24"/>
        </w:rPr>
        <w:t xml:space="preserve"> (rotator cuff) &amp; elbow injuries</w:t>
      </w:r>
    </w:p>
    <w:p w:rsidR="001D33A0" w:rsidRPr="00251F68" w:rsidRDefault="001D33A0" w:rsidP="00B737E9">
      <w:pPr>
        <w:pStyle w:val="Heading2"/>
        <w:numPr>
          <w:ilvl w:val="0"/>
          <w:numId w:val="19"/>
        </w:numPr>
        <w:jc w:val="both"/>
        <w:rPr>
          <w:b w:val="0"/>
          <w:color w:val="auto"/>
          <w:sz w:val="24"/>
          <w:szCs w:val="24"/>
        </w:rPr>
      </w:pPr>
      <w:proofErr w:type="gramStart"/>
      <w:r w:rsidRPr="00251F68">
        <w:rPr>
          <w:b w:val="0"/>
          <w:color w:val="auto"/>
          <w:sz w:val="24"/>
          <w:szCs w:val="24"/>
        </w:rPr>
        <w:t>neck</w:t>
      </w:r>
      <w:proofErr w:type="gramEnd"/>
      <w:r w:rsidRPr="00251F68">
        <w:rPr>
          <w:b w:val="0"/>
          <w:color w:val="auto"/>
          <w:sz w:val="24"/>
          <w:szCs w:val="24"/>
        </w:rPr>
        <w:t xml:space="preserve"> &amp; lower back pain</w:t>
      </w:r>
    </w:p>
    <w:p w:rsidR="001D33A0" w:rsidRPr="00251F68" w:rsidRDefault="001D33A0" w:rsidP="00B737E9">
      <w:pPr>
        <w:pStyle w:val="Heading2"/>
        <w:numPr>
          <w:ilvl w:val="0"/>
          <w:numId w:val="19"/>
        </w:numPr>
        <w:jc w:val="both"/>
        <w:rPr>
          <w:b w:val="0"/>
          <w:color w:val="auto"/>
          <w:sz w:val="24"/>
          <w:szCs w:val="24"/>
        </w:rPr>
      </w:pPr>
      <w:proofErr w:type="gramStart"/>
      <w:r w:rsidRPr="00251F68">
        <w:rPr>
          <w:b w:val="0"/>
          <w:color w:val="auto"/>
          <w:sz w:val="24"/>
          <w:szCs w:val="24"/>
        </w:rPr>
        <w:t>wrist</w:t>
      </w:r>
      <w:proofErr w:type="gramEnd"/>
      <w:r w:rsidRPr="00251F68">
        <w:rPr>
          <w:b w:val="0"/>
          <w:color w:val="auto"/>
          <w:sz w:val="24"/>
          <w:szCs w:val="24"/>
        </w:rPr>
        <w:t xml:space="preserve"> lesions or pain (carpal tunnel, ganglions &amp; tendonitis)</w:t>
      </w:r>
    </w:p>
    <w:p w:rsidR="001D33A0" w:rsidRPr="00251F68" w:rsidRDefault="001D33A0" w:rsidP="00B737E9">
      <w:pPr>
        <w:pStyle w:val="Heading2"/>
        <w:numPr>
          <w:ilvl w:val="0"/>
          <w:numId w:val="19"/>
        </w:numPr>
        <w:jc w:val="both"/>
        <w:rPr>
          <w:b w:val="0"/>
          <w:color w:val="auto"/>
          <w:sz w:val="24"/>
          <w:szCs w:val="24"/>
        </w:rPr>
      </w:pPr>
      <w:proofErr w:type="gramStart"/>
      <w:r w:rsidRPr="00251F68">
        <w:rPr>
          <w:b w:val="0"/>
          <w:color w:val="auto"/>
          <w:sz w:val="24"/>
          <w:szCs w:val="24"/>
        </w:rPr>
        <w:t>eyesight</w:t>
      </w:r>
      <w:proofErr w:type="gramEnd"/>
    </w:p>
    <w:p w:rsidR="001D33A0" w:rsidRPr="002728B4" w:rsidRDefault="001D33A0" w:rsidP="00B737E9">
      <w:pPr>
        <w:numPr>
          <w:ilvl w:val="0"/>
          <w:numId w:val="19"/>
        </w:numPr>
        <w:jc w:val="both"/>
        <w:rPr>
          <w:rFonts w:ascii="Arial" w:hAnsi="Arial" w:cs="Arial"/>
          <w:sz w:val="24"/>
          <w:szCs w:val="24"/>
        </w:rPr>
      </w:pPr>
      <w:r w:rsidRPr="002728B4">
        <w:rPr>
          <w:rFonts w:ascii="Arial" w:hAnsi="Arial" w:cs="Arial"/>
          <w:sz w:val="24"/>
          <w:szCs w:val="24"/>
        </w:rPr>
        <w:t>stress</w:t>
      </w:r>
    </w:p>
    <w:p w:rsidR="001D33A0" w:rsidRPr="002728B4" w:rsidRDefault="001D33A0" w:rsidP="00B737E9">
      <w:pPr>
        <w:numPr>
          <w:ilvl w:val="0"/>
          <w:numId w:val="19"/>
        </w:numPr>
        <w:jc w:val="both"/>
        <w:rPr>
          <w:rFonts w:ascii="Arial" w:hAnsi="Arial" w:cs="Arial"/>
          <w:sz w:val="24"/>
          <w:szCs w:val="24"/>
        </w:rPr>
      </w:pPr>
      <w:r w:rsidRPr="002728B4">
        <w:rPr>
          <w:rFonts w:ascii="Arial" w:hAnsi="Arial" w:cs="Arial"/>
          <w:sz w:val="24"/>
          <w:szCs w:val="24"/>
        </w:rPr>
        <w:t>cross infection</w:t>
      </w:r>
    </w:p>
    <w:p w:rsidR="001D33A0" w:rsidRPr="002728B4" w:rsidRDefault="001D33A0" w:rsidP="00251F68">
      <w:pPr>
        <w:pStyle w:val="BodyTextIndent"/>
        <w:ind w:left="0"/>
        <w:jc w:val="both"/>
        <w:rPr>
          <w:rFonts w:ascii="Arial" w:hAnsi="Arial" w:cs="Arial"/>
          <w:szCs w:val="24"/>
        </w:rPr>
      </w:pPr>
    </w:p>
    <w:p w:rsidR="001D33A0" w:rsidRPr="002728B4" w:rsidRDefault="001D33A0" w:rsidP="00251F68">
      <w:pPr>
        <w:pStyle w:val="BodyTextIndent"/>
        <w:ind w:left="0"/>
        <w:jc w:val="both"/>
        <w:rPr>
          <w:rFonts w:ascii="Arial" w:hAnsi="Arial" w:cs="Arial"/>
          <w:szCs w:val="24"/>
        </w:rPr>
      </w:pPr>
      <w:r w:rsidRPr="002728B4">
        <w:rPr>
          <w:rFonts w:ascii="Arial" w:hAnsi="Arial" w:cs="Arial"/>
          <w:szCs w:val="24"/>
        </w:rPr>
        <w:t>Symptoms caused by musculoskeletal injuries are often not noticed until a more serious stage is reached.  The time taken from first noticing something to realizing there is an injury varies from &lt;1yr to 3yrs.</w:t>
      </w:r>
    </w:p>
    <w:p w:rsidR="001D33A0" w:rsidRPr="002728B4" w:rsidRDefault="001D33A0" w:rsidP="00251F68">
      <w:pPr>
        <w:pStyle w:val="BodyTextIndent"/>
        <w:ind w:left="0"/>
        <w:jc w:val="both"/>
        <w:rPr>
          <w:rFonts w:ascii="Arial" w:hAnsi="Arial" w:cs="Arial"/>
          <w:b/>
          <w:szCs w:val="24"/>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02"/>
        <w:gridCol w:w="5963"/>
      </w:tblGrid>
      <w:tr w:rsidR="001D33A0" w:rsidRPr="002728B4" w:rsidTr="001D33A0">
        <w:tc>
          <w:tcPr>
            <w:tcW w:w="3503" w:type="dxa"/>
          </w:tcPr>
          <w:p w:rsidR="001D33A0" w:rsidRPr="002728B4" w:rsidRDefault="001D33A0" w:rsidP="00251F68">
            <w:pPr>
              <w:jc w:val="both"/>
              <w:rPr>
                <w:rFonts w:ascii="Arial" w:hAnsi="Arial" w:cs="Arial"/>
                <w:b/>
                <w:sz w:val="24"/>
                <w:szCs w:val="24"/>
              </w:rPr>
            </w:pPr>
            <w:r w:rsidRPr="002728B4">
              <w:rPr>
                <w:rFonts w:ascii="Arial" w:hAnsi="Arial" w:cs="Arial"/>
                <w:b/>
                <w:sz w:val="24"/>
                <w:szCs w:val="24"/>
              </w:rPr>
              <w:br w:type="page"/>
              <w:t>Risk factor</w:t>
            </w:r>
          </w:p>
        </w:tc>
        <w:tc>
          <w:tcPr>
            <w:tcW w:w="5965" w:type="dxa"/>
          </w:tcPr>
          <w:p w:rsidR="001D33A0" w:rsidRPr="002728B4" w:rsidRDefault="001D33A0" w:rsidP="00251F68">
            <w:pPr>
              <w:jc w:val="both"/>
              <w:rPr>
                <w:rFonts w:ascii="Arial" w:hAnsi="Arial" w:cs="Arial"/>
                <w:b/>
                <w:sz w:val="24"/>
                <w:szCs w:val="24"/>
              </w:rPr>
            </w:pPr>
            <w:r w:rsidRPr="002728B4">
              <w:rPr>
                <w:rFonts w:ascii="Arial" w:hAnsi="Arial" w:cs="Arial"/>
                <w:b/>
                <w:sz w:val="24"/>
                <w:szCs w:val="24"/>
              </w:rPr>
              <w:t>Prevention</w:t>
            </w:r>
          </w:p>
        </w:tc>
      </w:tr>
      <w:tr w:rsidR="001D33A0" w:rsidRPr="002728B4" w:rsidTr="001D33A0">
        <w:tc>
          <w:tcPr>
            <w:tcW w:w="3503" w:type="dxa"/>
          </w:tcPr>
          <w:p w:rsidR="001D33A0" w:rsidRPr="00251F68" w:rsidRDefault="001D33A0" w:rsidP="00251F68">
            <w:pPr>
              <w:pStyle w:val="Heading2"/>
              <w:jc w:val="both"/>
              <w:rPr>
                <w:b w:val="0"/>
                <w:color w:val="auto"/>
                <w:sz w:val="24"/>
                <w:szCs w:val="24"/>
              </w:rPr>
            </w:pPr>
            <w:proofErr w:type="gramStart"/>
            <w:r w:rsidRPr="00251F68">
              <w:rPr>
                <w:b w:val="0"/>
                <w:color w:val="auto"/>
                <w:sz w:val="24"/>
                <w:szCs w:val="24"/>
              </w:rPr>
              <w:t>poor</w:t>
            </w:r>
            <w:proofErr w:type="gramEnd"/>
            <w:r w:rsidRPr="00251F68">
              <w:rPr>
                <w:b w:val="0"/>
                <w:color w:val="auto"/>
                <w:sz w:val="24"/>
                <w:szCs w:val="24"/>
              </w:rPr>
              <w:t xml:space="preserve"> posture</w:t>
            </w:r>
          </w:p>
        </w:tc>
        <w:tc>
          <w:tcPr>
            <w:tcW w:w="5965" w:type="dxa"/>
          </w:tcPr>
          <w:p w:rsidR="001D33A0" w:rsidRPr="002728B4" w:rsidRDefault="001D33A0" w:rsidP="00251F68">
            <w:pPr>
              <w:numPr>
                <w:ilvl w:val="0"/>
                <w:numId w:val="2"/>
              </w:numPr>
              <w:jc w:val="both"/>
              <w:rPr>
                <w:rFonts w:ascii="Arial" w:hAnsi="Arial" w:cs="Arial"/>
                <w:sz w:val="24"/>
                <w:szCs w:val="24"/>
              </w:rPr>
            </w:pPr>
            <w:proofErr w:type="gramStart"/>
            <w:r w:rsidRPr="002728B4">
              <w:rPr>
                <w:rFonts w:ascii="Arial" w:hAnsi="Arial" w:cs="Arial"/>
                <w:sz w:val="24"/>
                <w:szCs w:val="24"/>
              </w:rPr>
              <w:t>position</w:t>
            </w:r>
            <w:proofErr w:type="gramEnd"/>
            <w:r w:rsidRPr="002728B4">
              <w:rPr>
                <w:rFonts w:ascii="Arial" w:hAnsi="Arial" w:cs="Arial"/>
                <w:sz w:val="24"/>
                <w:szCs w:val="24"/>
              </w:rPr>
              <w:t xml:space="preserve"> the monitor so that your spine is straight &amp; at max. height </w:t>
            </w:r>
          </w:p>
          <w:p w:rsidR="001D33A0" w:rsidRPr="002728B4" w:rsidRDefault="001D33A0" w:rsidP="00251F68">
            <w:pPr>
              <w:numPr>
                <w:ilvl w:val="0"/>
                <w:numId w:val="2"/>
              </w:numPr>
              <w:jc w:val="both"/>
              <w:rPr>
                <w:rFonts w:ascii="Arial" w:hAnsi="Arial" w:cs="Arial"/>
                <w:sz w:val="24"/>
                <w:szCs w:val="24"/>
              </w:rPr>
            </w:pPr>
            <w:r w:rsidRPr="002728B4">
              <w:rPr>
                <w:rFonts w:ascii="Arial" w:hAnsi="Arial" w:cs="Arial"/>
                <w:sz w:val="24"/>
                <w:szCs w:val="24"/>
              </w:rPr>
              <w:t>keep head in a neutral position (i.e. can see over the top of the monitor)</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twisting &amp; rotational movements</w:t>
            </w:r>
          </w:p>
        </w:tc>
        <w:tc>
          <w:tcPr>
            <w:tcW w:w="5965" w:type="dxa"/>
          </w:tcPr>
          <w:p w:rsidR="001D33A0" w:rsidRPr="002728B4" w:rsidRDefault="001D33A0" w:rsidP="00251F68">
            <w:pPr>
              <w:pStyle w:val="BodyText"/>
              <w:numPr>
                <w:ilvl w:val="0"/>
                <w:numId w:val="3"/>
              </w:numPr>
              <w:jc w:val="both"/>
              <w:rPr>
                <w:sz w:val="24"/>
                <w:szCs w:val="24"/>
              </w:rPr>
            </w:pPr>
            <w:r w:rsidRPr="002728B4">
              <w:rPr>
                <w:sz w:val="24"/>
                <w:szCs w:val="24"/>
              </w:rPr>
              <w:t xml:space="preserve">avoid long reaches </w:t>
            </w:r>
          </w:p>
          <w:p w:rsidR="001D33A0" w:rsidRPr="002728B4" w:rsidRDefault="001D33A0" w:rsidP="00251F68">
            <w:pPr>
              <w:pStyle w:val="BodyText"/>
              <w:numPr>
                <w:ilvl w:val="0"/>
                <w:numId w:val="3"/>
              </w:numPr>
              <w:jc w:val="both"/>
              <w:rPr>
                <w:sz w:val="24"/>
                <w:szCs w:val="24"/>
              </w:rPr>
            </w:pPr>
            <w:r w:rsidRPr="002728B4">
              <w:rPr>
                <w:sz w:val="24"/>
                <w:szCs w:val="24"/>
              </w:rPr>
              <w:t>sit square to control panel &amp; screen place so you don’t have to twist</w:t>
            </w:r>
          </w:p>
          <w:p w:rsidR="001D33A0" w:rsidRPr="002728B4" w:rsidRDefault="001D33A0" w:rsidP="00251F68">
            <w:pPr>
              <w:pStyle w:val="BodyText"/>
              <w:numPr>
                <w:ilvl w:val="0"/>
                <w:numId w:val="3"/>
              </w:numPr>
              <w:jc w:val="both"/>
              <w:rPr>
                <w:sz w:val="24"/>
                <w:szCs w:val="24"/>
              </w:rPr>
            </w:pPr>
            <w:r w:rsidRPr="002728B4">
              <w:rPr>
                <w:sz w:val="24"/>
                <w:szCs w:val="24"/>
              </w:rPr>
              <w:t>avoid twisting or leaning to one side</w:t>
            </w:r>
          </w:p>
          <w:p w:rsidR="001D33A0" w:rsidRPr="002728B4" w:rsidRDefault="001D33A0" w:rsidP="00251F68">
            <w:pPr>
              <w:pStyle w:val="BodyText"/>
              <w:numPr>
                <w:ilvl w:val="0"/>
                <w:numId w:val="3"/>
              </w:numPr>
              <w:jc w:val="both"/>
              <w:rPr>
                <w:sz w:val="24"/>
                <w:szCs w:val="24"/>
              </w:rPr>
            </w:pPr>
            <w:r w:rsidRPr="002728B4">
              <w:rPr>
                <w:sz w:val="24"/>
                <w:szCs w:val="24"/>
              </w:rPr>
              <w:t xml:space="preserve">move the patient close to you </w:t>
            </w:r>
          </w:p>
          <w:p w:rsidR="001D33A0" w:rsidRPr="002728B4" w:rsidRDefault="001D33A0" w:rsidP="00251F68">
            <w:pPr>
              <w:pStyle w:val="BodyText"/>
              <w:numPr>
                <w:ilvl w:val="0"/>
                <w:numId w:val="3"/>
              </w:numPr>
              <w:jc w:val="both"/>
              <w:rPr>
                <w:sz w:val="24"/>
                <w:szCs w:val="24"/>
              </w:rPr>
            </w:pPr>
            <w:r w:rsidRPr="002728B4">
              <w:rPr>
                <w:sz w:val="24"/>
                <w:szCs w:val="24"/>
              </w:rPr>
              <w:t>avoid leaning across the patient without shoulder or elbow support (?lean on the patient use a cushion)</w:t>
            </w:r>
          </w:p>
          <w:p w:rsidR="001D33A0" w:rsidRPr="00251F68" w:rsidRDefault="001D33A0" w:rsidP="00251F68">
            <w:pPr>
              <w:pStyle w:val="Heading2"/>
              <w:numPr>
                <w:ilvl w:val="0"/>
                <w:numId w:val="3"/>
              </w:numPr>
              <w:jc w:val="both"/>
              <w:rPr>
                <w:b w:val="0"/>
                <w:color w:val="auto"/>
                <w:sz w:val="24"/>
                <w:szCs w:val="24"/>
              </w:rPr>
            </w:pPr>
            <w:proofErr w:type="gramStart"/>
            <w:r w:rsidRPr="00251F68">
              <w:rPr>
                <w:b w:val="0"/>
                <w:color w:val="auto"/>
                <w:sz w:val="24"/>
                <w:szCs w:val="24"/>
              </w:rPr>
              <w:t>encourage</w:t>
            </w:r>
            <w:proofErr w:type="gramEnd"/>
            <w:r w:rsidRPr="00251F68">
              <w:rPr>
                <w:b w:val="0"/>
                <w:color w:val="auto"/>
                <w:sz w:val="24"/>
                <w:szCs w:val="24"/>
              </w:rPr>
              <w:t xml:space="preserve"> the patient to move where possible e.g. if scanning left side </w:t>
            </w:r>
          </w:p>
          <w:p w:rsidR="001D33A0" w:rsidRPr="00251F68" w:rsidRDefault="001D33A0" w:rsidP="00251F68">
            <w:pPr>
              <w:pStyle w:val="Heading2"/>
              <w:numPr>
                <w:ilvl w:val="0"/>
                <w:numId w:val="3"/>
              </w:numPr>
              <w:jc w:val="both"/>
              <w:rPr>
                <w:b w:val="0"/>
                <w:color w:val="auto"/>
                <w:sz w:val="24"/>
                <w:szCs w:val="24"/>
              </w:rPr>
            </w:pPr>
            <w:proofErr w:type="gramStart"/>
            <w:r w:rsidRPr="00251F68">
              <w:rPr>
                <w:b w:val="0"/>
                <w:color w:val="auto"/>
                <w:sz w:val="24"/>
                <w:szCs w:val="24"/>
              </w:rPr>
              <w:t>avoid</w:t>
            </w:r>
            <w:proofErr w:type="gramEnd"/>
            <w:r w:rsidRPr="00251F68">
              <w:rPr>
                <w:b w:val="0"/>
                <w:color w:val="auto"/>
                <w:sz w:val="24"/>
                <w:szCs w:val="24"/>
              </w:rPr>
              <w:t xml:space="preserve"> using joints beyond 50% of their range of movement </w:t>
            </w:r>
          </w:p>
          <w:p w:rsidR="001D33A0" w:rsidRPr="002728B4" w:rsidRDefault="001D33A0" w:rsidP="00251F68">
            <w:pPr>
              <w:numPr>
                <w:ilvl w:val="0"/>
                <w:numId w:val="3"/>
              </w:numPr>
              <w:jc w:val="both"/>
              <w:rPr>
                <w:rFonts w:ascii="Arial" w:hAnsi="Arial" w:cs="Arial"/>
                <w:sz w:val="24"/>
                <w:szCs w:val="24"/>
              </w:rPr>
            </w:pPr>
            <w:r w:rsidRPr="002728B4">
              <w:rPr>
                <w:rFonts w:ascii="Arial" w:hAnsi="Arial" w:cs="Arial"/>
                <w:sz w:val="24"/>
                <w:szCs w:val="24"/>
              </w:rPr>
              <w:t>region to be scanned should be in a position to avoid forward &amp; lateral abduction &amp; sideways stretching</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poor grip of transducer</w:t>
            </w:r>
          </w:p>
        </w:tc>
        <w:tc>
          <w:tcPr>
            <w:tcW w:w="5965" w:type="dxa"/>
          </w:tcPr>
          <w:p w:rsidR="001D33A0" w:rsidRPr="002728B4" w:rsidRDefault="001D33A0" w:rsidP="00251F68">
            <w:pPr>
              <w:pStyle w:val="BodyText"/>
              <w:numPr>
                <w:ilvl w:val="0"/>
                <w:numId w:val="4"/>
              </w:numPr>
              <w:jc w:val="both"/>
              <w:rPr>
                <w:sz w:val="24"/>
                <w:szCs w:val="24"/>
              </w:rPr>
            </w:pPr>
            <w:r w:rsidRPr="002728B4">
              <w:rPr>
                <w:sz w:val="24"/>
                <w:szCs w:val="24"/>
              </w:rPr>
              <w:t xml:space="preserve">adopt a ‘power’ grip with fingers &amp; thumb curved around the transducer as much as possible </w:t>
            </w:r>
          </w:p>
          <w:p w:rsidR="001D33A0" w:rsidRPr="002728B4" w:rsidRDefault="001D33A0" w:rsidP="00251F68">
            <w:pPr>
              <w:numPr>
                <w:ilvl w:val="0"/>
                <w:numId w:val="4"/>
              </w:numPr>
              <w:jc w:val="both"/>
              <w:rPr>
                <w:rFonts w:ascii="Arial" w:hAnsi="Arial" w:cs="Arial"/>
                <w:sz w:val="24"/>
                <w:szCs w:val="24"/>
              </w:rPr>
            </w:pPr>
            <w:r w:rsidRPr="002728B4">
              <w:rPr>
                <w:rFonts w:ascii="Arial" w:hAnsi="Arial" w:cs="Arial"/>
                <w:sz w:val="24"/>
                <w:szCs w:val="24"/>
              </w:rPr>
              <w:t>avoid twisting &amp; rotating the wrist</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prolonged abduction</w:t>
            </w:r>
          </w:p>
        </w:tc>
        <w:tc>
          <w:tcPr>
            <w:tcW w:w="5965" w:type="dxa"/>
          </w:tcPr>
          <w:p w:rsidR="001D33A0" w:rsidRPr="002728B4" w:rsidRDefault="001D33A0" w:rsidP="00251F68">
            <w:pPr>
              <w:numPr>
                <w:ilvl w:val="0"/>
                <w:numId w:val="5"/>
              </w:numPr>
              <w:jc w:val="both"/>
              <w:rPr>
                <w:rFonts w:ascii="Arial" w:hAnsi="Arial" w:cs="Arial"/>
                <w:sz w:val="24"/>
                <w:szCs w:val="24"/>
              </w:rPr>
            </w:pPr>
            <w:r w:rsidRPr="002728B4">
              <w:rPr>
                <w:rFonts w:ascii="Arial" w:hAnsi="Arial" w:cs="Arial"/>
                <w:sz w:val="24"/>
                <w:szCs w:val="24"/>
              </w:rPr>
              <w:t>avoid abduction &gt;30°</w:t>
            </w:r>
          </w:p>
          <w:p w:rsidR="001D33A0" w:rsidRPr="002728B4" w:rsidRDefault="001D33A0" w:rsidP="00251F68">
            <w:pPr>
              <w:numPr>
                <w:ilvl w:val="0"/>
                <w:numId w:val="5"/>
              </w:numPr>
              <w:jc w:val="both"/>
              <w:rPr>
                <w:rFonts w:ascii="Arial" w:hAnsi="Arial" w:cs="Arial"/>
                <w:sz w:val="24"/>
                <w:szCs w:val="24"/>
              </w:rPr>
            </w:pPr>
            <w:r w:rsidRPr="002728B4">
              <w:rPr>
                <w:rFonts w:ascii="Arial" w:hAnsi="Arial" w:cs="Arial"/>
                <w:sz w:val="24"/>
                <w:szCs w:val="24"/>
              </w:rPr>
              <w:lastRenderedPageBreak/>
              <w:t>left arm should also be positioned at correct height w.r.t. monitor</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lastRenderedPageBreak/>
              <w:t>downward pressure</w:t>
            </w:r>
          </w:p>
        </w:tc>
        <w:tc>
          <w:tcPr>
            <w:tcW w:w="5965" w:type="dxa"/>
          </w:tcPr>
          <w:p w:rsidR="001D33A0" w:rsidRPr="002728B4" w:rsidRDefault="001D33A0" w:rsidP="00251F68">
            <w:pPr>
              <w:numPr>
                <w:ilvl w:val="0"/>
                <w:numId w:val="6"/>
              </w:numPr>
              <w:jc w:val="both"/>
              <w:rPr>
                <w:rFonts w:ascii="Arial" w:hAnsi="Arial" w:cs="Arial"/>
                <w:sz w:val="24"/>
                <w:szCs w:val="24"/>
              </w:rPr>
            </w:pPr>
            <w:r w:rsidRPr="002728B4">
              <w:rPr>
                <w:rFonts w:ascii="Arial" w:hAnsi="Arial" w:cs="Arial"/>
                <w:sz w:val="24"/>
                <w:szCs w:val="24"/>
              </w:rPr>
              <w:t>use a power grip on the transducer</w:t>
            </w:r>
          </w:p>
          <w:p w:rsidR="001D33A0" w:rsidRPr="002728B4" w:rsidRDefault="001D33A0" w:rsidP="00251F68">
            <w:pPr>
              <w:numPr>
                <w:ilvl w:val="0"/>
                <w:numId w:val="6"/>
              </w:numPr>
              <w:jc w:val="both"/>
              <w:rPr>
                <w:rFonts w:ascii="Arial" w:hAnsi="Arial" w:cs="Arial"/>
                <w:sz w:val="24"/>
                <w:szCs w:val="24"/>
              </w:rPr>
            </w:pPr>
            <w:r w:rsidRPr="002728B4">
              <w:rPr>
                <w:rFonts w:ascii="Arial" w:hAnsi="Arial" w:cs="Arial"/>
                <w:sz w:val="24"/>
                <w:szCs w:val="24"/>
              </w:rPr>
              <w:t>be aware of amount of downward force used to scan</w:t>
            </w:r>
          </w:p>
          <w:p w:rsidR="001D33A0" w:rsidRPr="002728B4" w:rsidRDefault="001D33A0" w:rsidP="00251F68">
            <w:pPr>
              <w:numPr>
                <w:ilvl w:val="0"/>
                <w:numId w:val="6"/>
              </w:numPr>
              <w:jc w:val="both"/>
              <w:rPr>
                <w:rFonts w:ascii="Arial" w:hAnsi="Arial" w:cs="Arial"/>
                <w:sz w:val="24"/>
                <w:szCs w:val="24"/>
              </w:rPr>
            </w:pPr>
            <w:r w:rsidRPr="002728B4">
              <w:rPr>
                <w:rFonts w:ascii="Arial" w:hAnsi="Arial" w:cs="Arial"/>
                <w:sz w:val="24"/>
                <w:szCs w:val="24"/>
              </w:rPr>
              <w:t>stand or use both arms if need prolonged downward pressure</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repetitive movements</w:t>
            </w:r>
          </w:p>
        </w:tc>
        <w:tc>
          <w:tcPr>
            <w:tcW w:w="5965"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1.   try to vary your workload</w:t>
            </w:r>
          </w:p>
          <w:p w:rsidR="001D33A0" w:rsidRPr="002728B4" w:rsidRDefault="001D33A0" w:rsidP="00251F68">
            <w:pPr>
              <w:numPr>
                <w:ilvl w:val="0"/>
                <w:numId w:val="7"/>
              </w:numPr>
              <w:jc w:val="both"/>
              <w:rPr>
                <w:rFonts w:ascii="Arial" w:hAnsi="Arial" w:cs="Arial"/>
                <w:sz w:val="24"/>
                <w:szCs w:val="24"/>
              </w:rPr>
            </w:pPr>
            <w:r w:rsidRPr="002728B4">
              <w:rPr>
                <w:rFonts w:ascii="Arial" w:hAnsi="Arial" w:cs="Arial"/>
                <w:sz w:val="24"/>
                <w:szCs w:val="24"/>
              </w:rPr>
              <w:t>change your position frequently</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improper chairs and tables</w:t>
            </w:r>
          </w:p>
        </w:tc>
        <w:tc>
          <w:tcPr>
            <w:tcW w:w="5965" w:type="dxa"/>
          </w:tcPr>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need high chair &amp; low table</w:t>
            </w:r>
          </w:p>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shoulder should not be abducted &gt;30°</w:t>
            </w:r>
          </w:p>
        </w:tc>
      </w:tr>
      <w:tr w:rsidR="001D33A0" w:rsidRPr="002728B4" w:rsidTr="001D33A0">
        <w:tc>
          <w:tcPr>
            <w:tcW w:w="3503" w:type="dxa"/>
          </w:tcPr>
          <w:p w:rsidR="001D33A0" w:rsidRPr="00FF009A" w:rsidRDefault="001D33A0" w:rsidP="00251F68">
            <w:pPr>
              <w:pStyle w:val="Heading2"/>
              <w:jc w:val="both"/>
              <w:rPr>
                <w:b w:val="0"/>
                <w:sz w:val="24"/>
                <w:szCs w:val="24"/>
              </w:rPr>
            </w:pPr>
            <w:proofErr w:type="gramStart"/>
            <w:r w:rsidRPr="00FF009A">
              <w:rPr>
                <w:b w:val="0"/>
                <w:color w:val="auto"/>
                <w:sz w:val="24"/>
                <w:szCs w:val="24"/>
              </w:rPr>
              <w:t>work</w:t>
            </w:r>
            <w:proofErr w:type="gramEnd"/>
            <w:r w:rsidRPr="00FF009A">
              <w:rPr>
                <w:b w:val="0"/>
                <w:color w:val="auto"/>
                <w:sz w:val="24"/>
                <w:szCs w:val="24"/>
              </w:rPr>
              <w:t xml:space="preserve"> intensity</w:t>
            </w:r>
          </w:p>
        </w:tc>
        <w:tc>
          <w:tcPr>
            <w:tcW w:w="5965" w:type="dxa"/>
          </w:tcPr>
          <w:p w:rsidR="001D33A0" w:rsidRPr="002728B4" w:rsidRDefault="001D33A0" w:rsidP="00251F68">
            <w:pPr>
              <w:numPr>
                <w:ilvl w:val="0"/>
                <w:numId w:val="7"/>
              </w:numPr>
              <w:jc w:val="both"/>
              <w:rPr>
                <w:rFonts w:ascii="Arial" w:hAnsi="Arial" w:cs="Arial"/>
                <w:sz w:val="24"/>
                <w:szCs w:val="24"/>
              </w:rPr>
            </w:pPr>
            <w:proofErr w:type="gramStart"/>
            <w:r w:rsidRPr="002728B4">
              <w:rPr>
                <w:rFonts w:ascii="Arial" w:hAnsi="Arial" w:cs="Arial"/>
                <w:sz w:val="24"/>
                <w:szCs w:val="24"/>
              </w:rPr>
              <w:t>take</w:t>
            </w:r>
            <w:proofErr w:type="gramEnd"/>
            <w:r w:rsidRPr="002728B4">
              <w:rPr>
                <w:rFonts w:ascii="Arial" w:hAnsi="Arial" w:cs="Arial"/>
                <w:sz w:val="24"/>
                <w:szCs w:val="24"/>
              </w:rPr>
              <w:t xml:space="preserve"> mini-breaks throughout the day by stretching your fingers and body, looking away from the screen </w:t>
            </w:r>
            <w:r w:rsidR="007E1F24" w:rsidRPr="002728B4">
              <w:rPr>
                <w:rFonts w:ascii="Arial" w:hAnsi="Arial" w:cs="Arial"/>
                <w:sz w:val="24"/>
                <w:szCs w:val="24"/>
              </w:rPr>
              <w:t>etc.</w:t>
            </w:r>
          </w:p>
          <w:p w:rsidR="001D33A0" w:rsidRPr="002728B4" w:rsidRDefault="001D33A0" w:rsidP="00251F68">
            <w:pPr>
              <w:numPr>
                <w:ilvl w:val="0"/>
                <w:numId w:val="7"/>
              </w:numPr>
              <w:jc w:val="both"/>
              <w:rPr>
                <w:rFonts w:ascii="Arial" w:hAnsi="Arial" w:cs="Arial"/>
                <w:sz w:val="24"/>
                <w:szCs w:val="24"/>
              </w:rPr>
            </w:pPr>
            <w:r w:rsidRPr="002728B4">
              <w:rPr>
                <w:rFonts w:ascii="Arial" w:hAnsi="Arial" w:cs="Arial"/>
                <w:sz w:val="24"/>
                <w:szCs w:val="24"/>
              </w:rPr>
              <w:t>try to vary your workload</w:t>
            </w:r>
          </w:p>
        </w:tc>
      </w:tr>
      <w:tr w:rsidR="001D33A0" w:rsidRPr="002728B4" w:rsidTr="001D33A0">
        <w:tc>
          <w:tcPr>
            <w:tcW w:w="3503" w:type="dxa"/>
          </w:tcPr>
          <w:p w:rsidR="001D33A0" w:rsidRPr="002728B4" w:rsidRDefault="00FF009A" w:rsidP="00251F68">
            <w:pPr>
              <w:jc w:val="both"/>
              <w:rPr>
                <w:rFonts w:ascii="Arial" w:hAnsi="Arial" w:cs="Arial"/>
                <w:sz w:val="24"/>
                <w:szCs w:val="24"/>
              </w:rPr>
            </w:pPr>
            <w:r>
              <w:rPr>
                <w:rFonts w:ascii="Arial" w:hAnsi="Arial" w:cs="Arial"/>
                <w:sz w:val="24"/>
                <w:szCs w:val="24"/>
              </w:rPr>
              <w:t>f</w:t>
            </w:r>
            <w:r w:rsidR="001D33A0" w:rsidRPr="002728B4">
              <w:rPr>
                <w:rFonts w:ascii="Arial" w:hAnsi="Arial" w:cs="Arial"/>
                <w:sz w:val="24"/>
                <w:szCs w:val="24"/>
              </w:rPr>
              <w:t>atigue</w:t>
            </w:r>
          </w:p>
        </w:tc>
        <w:tc>
          <w:tcPr>
            <w:tcW w:w="5965" w:type="dxa"/>
          </w:tcPr>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take frequent short breaks</w:t>
            </w:r>
          </w:p>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need good humidity control</w:t>
            </w:r>
          </w:p>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minimize onlookers in scan room</w:t>
            </w:r>
          </w:p>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have good general fitness level</w:t>
            </w:r>
          </w:p>
        </w:tc>
      </w:tr>
    </w:tbl>
    <w:p w:rsidR="001D33A0" w:rsidRPr="002728B4" w:rsidRDefault="001D33A0" w:rsidP="00251F68">
      <w:pPr>
        <w:jc w:val="both"/>
        <w:rPr>
          <w:rFonts w:ascii="Arial" w:hAnsi="Arial" w:cs="Arial"/>
          <w:b/>
          <w:sz w:val="24"/>
          <w:szCs w:val="24"/>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8"/>
        <w:gridCol w:w="6000"/>
      </w:tblGrid>
      <w:tr w:rsidR="001D33A0" w:rsidRPr="002728B4" w:rsidTr="001D33A0">
        <w:tc>
          <w:tcPr>
            <w:tcW w:w="3508" w:type="dxa"/>
          </w:tcPr>
          <w:p w:rsidR="001D33A0" w:rsidRPr="002728B4" w:rsidRDefault="001D33A0" w:rsidP="00251F68">
            <w:pPr>
              <w:jc w:val="both"/>
              <w:rPr>
                <w:rFonts w:ascii="Arial" w:hAnsi="Arial" w:cs="Arial"/>
                <w:b/>
                <w:bCs/>
                <w:sz w:val="24"/>
                <w:szCs w:val="24"/>
              </w:rPr>
            </w:pPr>
          </w:p>
        </w:tc>
        <w:tc>
          <w:tcPr>
            <w:tcW w:w="6000" w:type="dxa"/>
          </w:tcPr>
          <w:p w:rsidR="001D33A0" w:rsidRPr="002728B4" w:rsidRDefault="001D33A0" w:rsidP="00251F68">
            <w:pPr>
              <w:pStyle w:val="BodyTextIndent"/>
              <w:ind w:left="0"/>
              <w:jc w:val="both"/>
              <w:rPr>
                <w:rFonts w:ascii="Arial" w:hAnsi="Arial" w:cs="Arial"/>
                <w:b/>
                <w:bCs/>
                <w:szCs w:val="24"/>
              </w:rPr>
            </w:pPr>
          </w:p>
        </w:tc>
      </w:tr>
      <w:tr w:rsidR="001D33A0" w:rsidRPr="002728B4" w:rsidTr="001D33A0">
        <w:tc>
          <w:tcPr>
            <w:tcW w:w="3508"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poorly designed equipment</w:t>
            </w:r>
          </w:p>
        </w:tc>
        <w:tc>
          <w:tcPr>
            <w:tcW w:w="6000" w:type="dxa"/>
          </w:tcPr>
          <w:p w:rsidR="001D33A0" w:rsidRPr="002728B4" w:rsidRDefault="001D33A0" w:rsidP="00251F68">
            <w:pPr>
              <w:pStyle w:val="BodyTextIndent"/>
              <w:numPr>
                <w:ilvl w:val="0"/>
                <w:numId w:val="10"/>
              </w:numPr>
              <w:jc w:val="both"/>
              <w:rPr>
                <w:rFonts w:ascii="Arial" w:hAnsi="Arial" w:cs="Arial"/>
                <w:szCs w:val="24"/>
              </w:rPr>
            </w:pPr>
            <w:r w:rsidRPr="002728B4">
              <w:rPr>
                <w:rFonts w:ascii="Arial" w:hAnsi="Arial" w:cs="Arial"/>
                <w:szCs w:val="24"/>
              </w:rPr>
              <w:t>monitors should overhang to allow knees underneath</w:t>
            </w:r>
          </w:p>
          <w:p w:rsidR="001D33A0" w:rsidRPr="002728B4" w:rsidRDefault="001D33A0" w:rsidP="00251F68">
            <w:pPr>
              <w:pStyle w:val="BodyTextIndent"/>
              <w:numPr>
                <w:ilvl w:val="0"/>
                <w:numId w:val="10"/>
              </w:numPr>
              <w:jc w:val="both"/>
              <w:rPr>
                <w:rFonts w:ascii="Arial" w:hAnsi="Arial" w:cs="Arial"/>
                <w:szCs w:val="24"/>
              </w:rPr>
            </w:pPr>
            <w:r w:rsidRPr="002728B4">
              <w:rPr>
                <w:rFonts w:ascii="Arial" w:hAnsi="Arial" w:cs="Arial"/>
                <w:szCs w:val="24"/>
              </w:rPr>
              <w:t>majority of controls should be within 20cms</w:t>
            </w:r>
          </w:p>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height &amp; position of keyboard should be adjustable</w:t>
            </w:r>
          </w:p>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cable supports</w:t>
            </w:r>
          </w:p>
        </w:tc>
      </w:tr>
      <w:tr w:rsidR="001D33A0" w:rsidRPr="002728B4" w:rsidTr="001D33A0">
        <w:tc>
          <w:tcPr>
            <w:tcW w:w="3508"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eye fatigue</w:t>
            </w:r>
          </w:p>
        </w:tc>
        <w:tc>
          <w:tcPr>
            <w:tcW w:w="6000" w:type="dxa"/>
          </w:tcPr>
          <w:p w:rsidR="001D33A0" w:rsidRPr="002728B4" w:rsidRDefault="001D33A0" w:rsidP="00251F68">
            <w:pPr>
              <w:pStyle w:val="BodyText"/>
              <w:numPr>
                <w:ilvl w:val="0"/>
                <w:numId w:val="11"/>
              </w:numPr>
              <w:jc w:val="both"/>
              <w:rPr>
                <w:sz w:val="24"/>
                <w:szCs w:val="24"/>
              </w:rPr>
            </w:pPr>
            <w:r w:rsidRPr="002728B4">
              <w:rPr>
                <w:sz w:val="24"/>
                <w:szCs w:val="24"/>
              </w:rPr>
              <w:t>take frequent rest breaks</w:t>
            </w:r>
          </w:p>
          <w:p w:rsidR="001D33A0" w:rsidRPr="002728B4" w:rsidRDefault="001D33A0" w:rsidP="00251F68">
            <w:pPr>
              <w:pStyle w:val="BodyText"/>
              <w:numPr>
                <w:ilvl w:val="0"/>
                <w:numId w:val="11"/>
              </w:numPr>
              <w:jc w:val="both"/>
              <w:rPr>
                <w:sz w:val="24"/>
                <w:szCs w:val="24"/>
              </w:rPr>
            </w:pPr>
            <w:r w:rsidRPr="002728B4">
              <w:rPr>
                <w:sz w:val="24"/>
                <w:szCs w:val="24"/>
              </w:rPr>
              <w:t>position lighting so there is no glare on the monitor</w:t>
            </w:r>
          </w:p>
          <w:p w:rsidR="001D33A0" w:rsidRPr="002728B4" w:rsidRDefault="001D33A0" w:rsidP="00251F68">
            <w:pPr>
              <w:pStyle w:val="BodyText"/>
              <w:numPr>
                <w:ilvl w:val="0"/>
                <w:numId w:val="11"/>
              </w:numPr>
              <w:jc w:val="both"/>
              <w:rPr>
                <w:sz w:val="24"/>
                <w:szCs w:val="24"/>
              </w:rPr>
            </w:pPr>
            <w:r w:rsidRPr="002728B4">
              <w:rPr>
                <w:sz w:val="24"/>
                <w:szCs w:val="24"/>
              </w:rPr>
              <w:t>ensure room not too dim (should be able to read)</w:t>
            </w:r>
          </w:p>
          <w:p w:rsidR="001D33A0" w:rsidRPr="002728B4" w:rsidRDefault="001D33A0" w:rsidP="00251F68">
            <w:pPr>
              <w:pStyle w:val="BodyText"/>
              <w:numPr>
                <w:ilvl w:val="0"/>
                <w:numId w:val="11"/>
              </w:numPr>
              <w:jc w:val="both"/>
              <w:rPr>
                <w:sz w:val="24"/>
                <w:szCs w:val="24"/>
              </w:rPr>
            </w:pPr>
            <w:r w:rsidRPr="002728B4">
              <w:rPr>
                <w:sz w:val="24"/>
                <w:szCs w:val="24"/>
              </w:rPr>
              <w:t>use a large monitor</w:t>
            </w:r>
          </w:p>
          <w:p w:rsidR="001D33A0" w:rsidRPr="002728B4" w:rsidRDefault="001D33A0" w:rsidP="00251F68">
            <w:pPr>
              <w:jc w:val="both"/>
              <w:rPr>
                <w:rFonts w:ascii="Arial" w:hAnsi="Arial" w:cs="Arial"/>
                <w:sz w:val="24"/>
                <w:szCs w:val="24"/>
              </w:rPr>
            </w:pPr>
          </w:p>
        </w:tc>
      </w:tr>
    </w:tbl>
    <w:p w:rsidR="001D33A0" w:rsidRPr="002728B4" w:rsidRDefault="001D33A0" w:rsidP="00251F68">
      <w:pPr>
        <w:jc w:val="both"/>
        <w:rPr>
          <w:rFonts w:ascii="Arial" w:hAnsi="Arial" w:cs="Arial"/>
          <w:b/>
          <w:sz w:val="24"/>
          <w:szCs w:val="24"/>
        </w:rPr>
      </w:pPr>
    </w:p>
    <w:p w:rsidR="001D33A0" w:rsidRPr="002728B4" w:rsidRDefault="001D33A0" w:rsidP="00251F68">
      <w:pPr>
        <w:pStyle w:val="BodyText"/>
        <w:jc w:val="both"/>
        <w:rPr>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Additional information can be found at </w:t>
      </w:r>
      <w:r w:rsidRPr="002728B4">
        <w:rPr>
          <w:rFonts w:ascii="Arial" w:eastAsia="Calibri" w:hAnsi="Arial" w:cs="Arial"/>
          <w:color w:val="000000"/>
          <w:sz w:val="24"/>
          <w:szCs w:val="24"/>
          <w:lang w:eastAsia="en-GB"/>
        </w:rPr>
        <w:t>The Causes of Musculoskeletal Injury Amongst Sonographers in the UK; Society of Radiographers, June 2002</w:t>
      </w:r>
    </w:p>
    <w:p w:rsidR="001D33A0" w:rsidRPr="002728B4" w:rsidRDefault="001D33A0" w:rsidP="00251F68">
      <w:pPr>
        <w:autoSpaceDE w:val="0"/>
        <w:autoSpaceDN w:val="0"/>
        <w:adjustRightInd w:val="0"/>
        <w:jc w:val="both"/>
        <w:rPr>
          <w:rFonts w:ascii="Arial" w:eastAsia="Calibri" w:hAnsi="Arial" w:cs="Arial"/>
          <w:color w:val="0000FF"/>
          <w:sz w:val="24"/>
          <w:szCs w:val="24"/>
          <w:lang w:eastAsia="en-GB"/>
        </w:rPr>
      </w:pPr>
      <w:r w:rsidRPr="002728B4">
        <w:rPr>
          <w:rFonts w:ascii="Arial" w:eastAsia="Calibri" w:hAnsi="Arial" w:cs="Arial"/>
          <w:color w:val="0000FF"/>
          <w:sz w:val="24"/>
          <w:szCs w:val="24"/>
          <w:lang w:eastAsia="en-GB"/>
        </w:rPr>
        <w:t>www.sor.org/learning/document-library</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Default="001D33A0"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2728B4" w:rsidRDefault="001D33A0" w:rsidP="009612B5">
      <w:pPr>
        <w:rPr>
          <w:rFonts w:ascii="Arial" w:hAnsi="Arial" w:cs="Arial"/>
          <w:b/>
          <w:sz w:val="24"/>
          <w:szCs w:val="24"/>
        </w:rPr>
      </w:pPr>
      <w:r w:rsidRPr="002728B4">
        <w:rPr>
          <w:rFonts w:ascii="Arial" w:hAnsi="Arial" w:cs="Arial"/>
          <w:b/>
          <w:sz w:val="24"/>
          <w:szCs w:val="24"/>
        </w:rPr>
        <w:lastRenderedPageBreak/>
        <w:t>Protocols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b/>
          <w:sz w:val="24"/>
          <w:szCs w:val="24"/>
        </w:rPr>
      </w:pPr>
      <w:r w:rsidRPr="002728B4">
        <w:rPr>
          <w:rFonts w:ascii="Arial" w:hAnsi="Arial" w:cs="Arial"/>
          <w:b/>
          <w:sz w:val="24"/>
          <w:szCs w:val="24"/>
        </w:rPr>
        <w:t>Ankle Brachial Pressure Index (ABPI)</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Patient should lay supine and rested before pressures are obtained.</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 blood pressure cuff is placed around the patients arm and a Continuous Wave (CW) Doppler is used to </w:t>
      </w:r>
      <w:proofErr w:type="spellStart"/>
      <w:r w:rsidRPr="002728B4">
        <w:rPr>
          <w:rFonts w:ascii="Arial" w:hAnsi="Arial" w:cs="Arial"/>
          <w:sz w:val="24"/>
          <w:szCs w:val="24"/>
        </w:rPr>
        <w:t>insonate</w:t>
      </w:r>
      <w:proofErr w:type="spellEnd"/>
      <w:r w:rsidRPr="002728B4">
        <w:rPr>
          <w:rFonts w:ascii="Arial" w:hAnsi="Arial" w:cs="Arial"/>
          <w:sz w:val="24"/>
          <w:szCs w:val="24"/>
        </w:rPr>
        <w:t xml:space="preserve"> the brachial or radial artery.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blood pressure cuff is inflated to approximately 20mmHg above the level when the Doppler signal disappears and then slowly deflated avoiding slippage of the Doppler probe.  The pressure at which the signal returns is then recorded. The cuff is fully deflated and the process repeated to confirm the findings.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 cuff is then removed from the arm and placed around the calf as close to the ankle as possible. The Doppler is used to </w:t>
      </w:r>
      <w:proofErr w:type="spellStart"/>
      <w:r w:rsidRPr="002728B4">
        <w:rPr>
          <w:rFonts w:ascii="Arial" w:hAnsi="Arial" w:cs="Arial"/>
          <w:sz w:val="24"/>
          <w:szCs w:val="24"/>
        </w:rPr>
        <w:t>insonate</w:t>
      </w:r>
      <w:proofErr w:type="spellEnd"/>
      <w:r w:rsidRPr="002728B4">
        <w:rPr>
          <w:rFonts w:ascii="Arial" w:hAnsi="Arial" w:cs="Arial"/>
          <w:sz w:val="24"/>
          <w:szCs w:val="24"/>
        </w:rPr>
        <w:t xml:space="preserve"> the posterior </w:t>
      </w:r>
      <w:proofErr w:type="spellStart"/>
      <w:r w:rsidRPr="002728B4">
        <w:rPr>
          <w:rFonts w:ascii="Arial" w:hAnsi="Arial" w:cs="Arial"/>
          <w:sz w:val="24"/>
          <w:szCs w:val="24"/>
        </w:rPr>
        <w:t>tibial</w:t>
      </w:r>
      <w:proofErr w:type="spellEnd"/>
      <w:r w:rsidRPr="002728B4">
        <w:rPr>
          <w:rFonts w:ascii="Arial" w:hAnsi="Arial" w:cs="Arial"/>
          <w:sz w:val="24"/>
          <w:szCs w:val="24"/>
        </w:rPr>
        <w:t xml:space="preserve"> artery and anterior </w:t>
      </w:r>
      <w:proofErr w:type="spellStart"/>
      <w:r w:rsidRPr="002728B4">
        <w:rPr>
          <w:rFonts w:ascii="Arial" w:hAnsi="Arial" w:cs="Arial"/>
          <w:sz w:val="24"/>
          <w:szCs w:val="24"/>
        </w:rPr>
        <w:t>tibial</w:t>
      </w:r>
      <w:proofErr w:type="spellEnd"/>
      <w:r w:rsidRPr="002728B4">
        <w:rPr>
          <w:rFonts w:ascii="Arial" w:hAnsi="Arial" w:cs="Arial"/>
          <w:sz w:val="24"/>
          <w:szCs w:val="24"/>
        </w:rPr>
        <w:t xml:space="preserve"> or dorsalis </w:t>
      </w:r>
      <w:proofErr w:type="spellStart"/>
      <w:r w:rsidRPr="002728B4">
        <w:rPr>
          <w:rFonts w:ascii="Arial" w:hAnsi="Arial" w:cs="Arial"/>
          <w:sz w:val="24"/>
          <w:szCs w:val="24"/>
        </w:rPr>
        <w:t>pedis</w:t>
      </w:r>
      <w:proofErr w:type="spellEnd"/>
      <w:r w:rsidRPr="002728B4">
        <w:rPr>
          <w:rFonts w:ascii="Arial" w:hAnsi="Arial" w:cs="Arial"/>
          <w:sz w:val="24"/>
          <w:szCs w:val="24"/>
        </w:rPr>
        <w:t xml:space="preserve"> artery in turn.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cuff is then inflated to approximately 20mmHg above the level when the Doppler signal disappears and then slowly deflated as above noting the pressure when the signal returns.  This is also repeated as above to ensure reproducibility.</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process is then repeated for the other limb.</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All pressures are recorded on the report and the ABPI calculated by dividing the ankle pressure by the arm pressure.</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ABPI </w:t>
      </w:r>
      <w:r w:rsidRPr="002728B4">
        <w:rPr>
          <w:rFonts w:ascii="Arial" w:hAnsi="Arial" w:cs="Arial"/>
          <w:sz w:val="24"/>
          <w:szCs w:val="24"/>
        </w:rPr>
        <w:tab/>
        <w:t xml:space="preserve"> &gt;0.9 </w:t>
      </w:r>
      <w:r w:rsidRPr="002728B4">
        <w:rPr>
          <w:rFonts w:ascii="Arial" w:hAnsi="Arial" w:cs="Arial"/>
          <w:sz w:val="24"/>
          <w:szCs w:val="24"/>
        </w:rPr>
        <w:tab/>
      </w:r>
      <w:r w:rsidRPr="002728B4">
        <w:rPr>
          <w:rFonts w:ascii="Arial" w:hAnsi="Arial" w:cs="Arial"/>
          <w:sz w:val="24"/>
          <w:szCs w:val="24"/>
        </w:rPr>
        <w:tab/>
      </w:r>
      <w:r w:rsidRPr="002728B4">
        <w:rPr>
          <w:rFonts w:ascii="Arial" w:hAnsi="Arial" w:cs="Arial"/>
          <w:sz w:val="24"/>
          <w:szCs w:val="24"/>
        </w:rPr>
        <w:tab/>
        <w:t>is indicative of no significant disease</w:t>
      </w:r>
    </w:p>
    <w:p w:rsidR="001D33A0" w:rsidRPr="002728B4" w:rsidRDefault="001D33A0" w:rsidP="00251F68">
      <w:pPr>
        <w:jc w:val="both"/>
        <w:rPr>
          <w:rFonts w:ascii="Arial" w:hAnsi="Arial" w:cs="Arial"/>
          <w:sz w:val="24"/>
          <w:szCs w:val="24"/>
        </w:rPr>
      </w:pPr>
      <w:r w:rsidRPr="002728B4">
        <w:rPr>
          <w:rFonts w:ascii="Arial" w:hAnsi="Arial" w:cs="Arial"/>
          <w:sz w:val="24"/>
          <w:szCs w:val="24"/>
        </w:rPr>
        <w:tab/>
        <w:t>&lt;0.9 and &gt;0.5</w:t>
      </w:r>
      <w:r w:rsidRPr="002728B4">
        <w:rPr>
          <w:rFonts w:ascii="Arial" w:hAnsi="Arial" w:cs="Arial"/>
          <w:sz w:val="24"/>
          <w:szCs w:val="24"/>
        </w:rPr>
        <w:tab/>
        <w:t xml:space="preserve">is indicative of intermittent claudication </w:t>
      </w:r>
    </w:p>
    <w:p w:rsidR="001D33A0" w:rsidRPr="002728B4" w:rsidRDefault="001D33A0" w:rsidP="00251F68">
      <w:pPr>
        <w:jc w:val="both"/>
        <w:rPr>
          <w:rFonts w:ascii="Arial" w:hAnsi="Arial" w:cs="Arial"/>
          <w:sz w:val="24"/>
          <w:szCs w:val="24"/>
        </w:rPr>
      </w:pPr>
      <w:r w:rsidRPr="002728B4">
        <w:rPr>
          <w:rFonts w:ascii="Arial" w:hAnsi="Arial" w:cs="Arial"/>
          <w:sz w:val="24"/>
          <w:szCs w:val="24"/>
        </w:rPr>
        <w:tab/>
        <w:t>&lt;0.5</w:t>
      </w:r>
      <w:r w:rsidRPr="002728B4">
        <w:rPr>
          <w:rFonts w:ascii="Arial" w:hAnsi="Arial" w:cs="Arial"/>
          <w:sz w:val="24"/>
          <w:szCs w:val="24"/>
        </w:rPr>
        <w:tab/>
      </w:r>
      <w:r w:rsidRPr="002728B4">
        <w:rPr>
          <w:rFonts w:ascii="Arial" w:hAnsi="Arial" w:cs="Arial"/>
          <w:sz w:val="24"/>
          <w:szCs w:val="24"/>
        </w:rPr>
        <w:tab/>
      </w:r>
      <w:r w:rsidRPr="002728B4">
        <w:rPr>
          <w:rFonts w:ascii="Arial" w:hAnsi="Arial" w:cs="Arial"/>
          <w:sz w:val="24"/>
          <w:szCs w:val="24"/>
        </w:rPr>
        <w:tab/>
        <w:t>is indicative of rest pain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Limitations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Elevated pressures may be obtained if using too small a cuff for the limb, in oedematous limbs and for diabetic patients with medial wall calcification.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Patient with leg ulcers should have the ulcer cover with Clingfilm and ABPI measurements can be attempted if not too painful for the patient.</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Pressure cuffs and Doppler probes should be cleaned with tissue paper and disinfectant wipes at the end of the procedure.</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lastRenderedPageBreak/>
        <w:t>If the patient can not lie flat for ABPI then it can be done in the sitting position using the following formula. (</w:t>
      </w:r>
      <w:proofErr w:type="gramStart"/>
      <w:r w:rsidRPr="002728B4">
        <w:rPr>
          <w:rFonts w:ascii="Arial" w:hAnsi="Arial" w:cs="Arial"/>
          <w:sz w:val="24"/>
          <w:szCs w:val="24"/>
        </w:rPr>
        <w:t>see</w:t>
      </w:r>
      <w:proofErr w:type="gramEnd"/>
      <w:r w:rsidRPr="002728B4">
        <w:rPr>
          <w:rFonts w:ascii="Arial" w:hAnsi="Arial" w:cs="Arial"/>
          <w:sz w:val="24"/>
          <w:szCs w:val="24"/>
        </w:rPr>
        <w:t xml:space="preserve"> diagram below)</w:t>
      </w:r>
    </w:p>
    <w:p w:rsidR="001D33A0" w:rsidRPr="002728B4" w:rsidRDefault="001D33A0" w:rsidP="00251F68">
      <w:pPr>
        <w:jc w:val="both"/>
        <w:rPr>
          <w:rFonts w:ascii="Arial" w:hAnsi="Arial" w:cs="Arial"/>
          <w:sz w:val="24"/>
          <w:szCs w:val="24"/>
        </w:rPr>
      </w:pPr>
    </w:p>
    <w:p w:rsidR="001D33A0" w:rsidRDefault="001D33A0" w:rsidP="00251F68">
      <w:pPr>
        <w:jc w:val="both"/>
        <w:rPr>
          <w:rFonts w:ascii="Arial" w:hAnsi="Arial" w:cs="Arial"/>
          <w:b/>
          <w:sz w:val="24"/>
          <w:szCs w:val="24"/>
        </w:rPr>
      </w:pPr>
      <w:r w:rsidRPr="002728B4">
        <w:rPr>
          <w:rFonts w:ascii="Arial" w:hAnsi="Arial" w:cs="Arial"/>
          <w:b/>
          <w:sz w:val="24"/>
          <w:szCs w:val="24"/>
        </w:rPr>
        <w:t>Corrected ankle pressure = Measured ankle pressure – distance between cuffs x 0.78</w:t>
      </w:r>
    </w:p>
    <w:p w:rsidR="009826E6" w:rsidRPr="002728B4" w:rsidRDefault="009826E6" w:rsidP="00251F68">
      <w:pPr>
        <w:jc w:val="both"/>
        <w:rPr>
          <w:rFonts w:ascii="Arial" w:hAnsi="Arial" w:cs="Arial"/>
          <w:b/>
          <w:sz w:val="24"/>
          <w:szCs w:val="24"/>
        </w:rPr>
      </w:pPr>
      <w:r>
        <w:rPr>
          <w:rFonts w:ascii="Arial" w:hAnsi="Arial" w:cs="Arial"/>
          <w:b/>
          <w:sz w:val="24"/>
          <w:szCs w:val="24"/>
        </w:rPr>
        <w:t>(Distance measured in cm)</w:t>
      </w:r>
    </w:p>
    <w:p w:rsidR="001D33A0" w:rsidRPr="002728B4" w:rsidRDefault="001D33A0" w:rsidP="00251F68">
      <w:pPr>
        <w:jc w:val="both"/>
        <w:rPr>
          <w:rFonts w:ascii="Arial" w:hAnsi="Arial" w:cs="Arial"/>
          <w:sz w:val="24"/>
          <w:szCs w:val="24"/>
        </w:rPr>
      </w:pPr>
    </w:p>
    <w:p w:rsidR="001D33A0" w:rsidRPr="002728B4" w:rsidRDefault="00594807" w:rsidP="00251F68">
      <w:pPr>
        <w:jc w:val="both"/>
        <w:rPr>
          <w:rFonts w:ascii="Arial" w:hAnsi="Arial" w:cs="Arial"/>
          <w:sz w:val="24"/>
          <w:szCs w:val="24"/>
        </w:rPr>
      </w:pPr>
      <w:r>
        <w:rPr>
          <w:rFonts w:ascii="Arial" w:hAnsi="Arial" w:cs="Arial"/>
          <w:noProof/>
          <w:sz w:val="24"/>
          <w:szCs w:val="24"/>
          <w:lang w:eastAsia="en-GB"/>
        </w:rPr>
        <w:drawing>
          <wp:inline distT="0" distB="0" distL="0" distR="0">
            <wp:extent cx="5734050" cy="3648075"/>
            <wp:effectExtent l="0" t="0" r="0" b="9525"/>
            <wp:docPr id="3" name="Picture 5" descr="science?_ob=MiamiCaptionURL&amp;_method=retrieve&amp;_eid=1-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ience?_ob=MiamiCaptionURL&amp;_method=retrieve&amp;_eid=1-s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4050" cy="3648075"/>
                    </a:xfrm>
                    <a:prstGeom prst="rect">
                      <a:avLst/>
                    </a:prstGeom>
                    <a:noFill/>
                    <a:ln>
                      <a:noFill/>
                    </a:ln>
                  </pic:spPr>
                </pic:pic>
              </a:graphicData>
            </a:graphic>
          </wp:inline>
        </w:drawing>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b/>
          <w:sz w:val="24"/>
          <w:szCs w:val="24"/>
          <w:u w:val="single"/>
        </w:rPr>
      </w:pPr>
      <w:r w:rsidRPr="002728B4">
        <w:rPr>
          <w:rFonts w:ascii="Arial" w:hAnsi="Arial" w:cs="Arial"/>
          <w:b/>
          <w:sz w:val="24"/>
          <w:szCs w:val="24"/>
          <w:u w:val="single"/>
        </w:rPr>
        <w:t xml:space="preserve">Pole Test </w:t>
      </w:r>
    </w:p>
    <w:p w:rsidR="001D33A0" w:rsidRPr="002728B4" w:rsidRDefault="001D33A0" w:rsidP="00251F68">
      <w:pPr>
        <w:jc w:val="both"/>
        <w:rPr>
          <w:rFonts w:ascii="Arial" w:hAnsi="Arial" w:cs="Arial"/>
          <w:b/>
          <w:sz w:val="24"/>
          <w:szCs w:val="24"/>
          <w:u w:val="single"/>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 patient is laid supine and the Doppler is used to listen to the </w:t>
      </w:r>
      <w:proofErr w:type="spellStart"/>
      <w:r w:rsidRPr="002728B4">
        <w:rPr>
          <w:rFonts w:ascii="Arial" w:hAnsi="Arial" w:cs="Arial"/>
          <w:sz w:val="24"/>
          <w:szCs w:val="24"/>
        </w:rPr>
        <w:t>tibial</w:t>
      </w:r>
      <w:proofErr w:type="spellEnd"/>
      <w:r w:rsidRPr="002728B4">
        <w:rPr>
          <w:rFonts w:ascii="Arial" w:hAnsi="Arial" w:cs="Arial"/>
          <w:sz w:val="24"/>
          <w:szCs w:val="24"/>
        </w:rPr>
        <w:t xml:space="preserve"> pulses, the leg is elevated to the level where the pulse stops. The height of the leg above the heart is then measured.  The ankle pressure is then calculated by multiplying the height measured * (.078).</w:t>
      </w:r>
    </w:p>
    <w:p w:rsidR="001D33A0" w:rsidRPr="002728B4" w:rsidRDefault="001D33A0" w:rsidP="00251F68">
      <w:pPr>
        <w:jc w:val="both"/>
        <w:rPr>
          <w:rFonts w:ascii="Arial" w:hAnsi="Arial" w:cs="Arial"/>
          <w:b/>
          <w:sz w:val="24"/>
          <w:szCs w:val="24"/>
          <w:u w:val="single"/>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b/>
          <w:sz w:val="24"/>
          <w:szCs w:val="24"/>
          <w:u w:val="single"/>
        </w:rPr>
      </w:pPr>
      <w:r w:rsidRPr="002728B4">
        <w:rPr>
          <w:rFonts w:ascii="Arial" w:hAnsi="Arial" w:cs="Arial"/>
          <w:b/>
          <w:sz w:val="24"/>
          <w:szCs w:val="24"/>
          <w:u w:val="single"/>
        </w:rPr>
        <w:t>Treadmill Testing</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Patients may still have symptomatic arterial disease despite the presence of normal resting ABPI’s therefore to exclude a vascular cause for a patients symptoms post excise ABPI’s can be performed.</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 patient physical ability and medical fitness to perform a treadmill test should be assessed.  Treadmill testing </w:t>
      </w:r>
      <w:r w:rsidRPr="002728B4">
        <w:rPr>
          <w:rFonts w:ascii="Arial" w:hAnsi="Arial" w:cs="Arial"/>
          <w:b/>
          <w:sz w:val="24"/>
          <w:szCs w:val="24"/>
        </w:rPr>
        <w:t>should not</w:t>
      </w:r>
      <w:r w:rsidRPr="002728B4">
        <w:rPr>
          <w:rFonts w:ascii="Arial" w:hAnsi="Arial" w:cs="Arial"/>
          <w:sz w:val="24"/>
          <w:szCs w:val="24"/>
        </w:rPr>
        <w:t xml:space="preserve"> be attempted on patients with a resting systolic blood pressure of greater than </w:t>
      </w:r>
      <w:r w:rsidRPr="002728B4">
        <w:rPr>
          <w:rFonts w:ascii="Arial" w:hAnsi="Arial" w:cs="Arial"/>
          <w:b/>
          <w:sz w:val="24"/>
          <w:szCs w:val="24"/>
        </w:rPr>
        <w:t>200mmHg</w:t>
      </w:r>
      <w:r w:rsidRPr="002728B4">
        <w:rPr>
          <w:rFonts w:ascii="Arial" w:hAnsi="Arial" w:cs="Arial"/>
          <w:sz w:val="24"/>
          <w:szCs w:val="24"/>
        </w:rPr>
        <w:t>.</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Procedure</w:t>
      </w:r>
    </w:p>
    <w:p w:rsidR="001D33A0" w:rsidRPr="002728B4" w:rsidRDefault="001D33A0" w:rsidP="00251F68">
      <w:pPr>
        <w:pStyle w:val="ListParagraph"/>
        <w:jc w:val="both"/>
        <w:rPr>
          <w:rFonts w:ascii="Arial" w:hAnsi="Arial" w:cs="Arial"/>
          <w:sz w:val="24"/>
          <w:szCs w:val="24"/>
        </w:rPr>
      </w:pP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Resting ABPI’s are measured according to the above procedure.</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 xml:space="preserve">The treadmill is set to a 7 degree / 10% incline.  </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patient stands at the top of the treadmill and uses the arm rests to maintain their balance.</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speed of the treadmill is increased steadily up to 3.2 Km/hr or to the level suitable for the patient’s physical ability.</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 xml:space="preserve">The patient is told to report the onset of symptoms of foot, calf, thigh or buttock pain / cramp.  </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patients are encouraged to walk past the onset of pain until the need to stop</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If the patient gets symptoms of shortness of breath or angina the test is stopped.</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test is stopped after 5minutes of walking if it has not already been halted.</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At the end of the exercise the patient is asked to return to the couch as quickly as possible and the pressure measurements repeated from the site of highest resting pressure for both legs and the arm.  Ideally these measurement should be taken within a minute of finishing exercise to avoid them recovering to the resting levels.</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ABPI’s can then be recalculated.</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If there is no fall in the post exercise ABPI compared to the resting ABPI then vascular disease can be excluded. (Unless you suspect the reading to be unreliable due to calcified arteries)</w:t>
      </w:r>
    </w:p>
    <w:p w:rsidR="001D33A0" w:rsidRPr="002728B4" w:rsidRDefault="001D33A0" w:rsidP="00251F68">
      <w:pPr>
        <w:pStyle w:val="ListParagraph"/>
        <w:jc w:val="both"/>
        <w:rPr>
          <w:rFonts w:ascii="Arial" w:hAnsi="Arial" w:cs="Arial"/>
          <w:sz w:val="24"/>
          <w:szCs w:val="24"/>
        </w:rPr>
      </w:pPr>
      <w:r w:rsidRPr="002728B4">
        <w:rPr>
          <w:rFonts w:ascii="Arial" w:hAnsi="Arial" w:cs="Arial"/>
          <w:sz w:val="24"/>
          <w:szCs w:val="24"/>
        </w:rPr>
        <w:t xml:space="preserve">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If testing is being performed on an ‘athlete’ for pain on extending exercise then the treadmill or turbo bike should be set appropriately to evoke the patient’s symptoms.</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CB6EAE" w:rsidRPr="002728B4" w:rsidRDefault="00CB6EAE" w:rsidP="00CB6EAE">
      <w:pPr>
        <w:jc w:val="both"/>
        <w:rPr>
          <w:rFonts w:ascii="Arial" w:hAnsi="Arial" w:cs="Arial"/>
          <w:b/>
          <w:sz w:val="24"/>
          <w:szCs w:val="24"/>
        </w:rPr>
      </w:pPr>
      <w:r w:rsidRPr="002728B4">
        <w:rPr>
          <w:rFonts w:ascii="Arial" w:hAnsi="Arial" w:cs="Arial"/>
          <w:b/>
          <w:sz w:val="24"/>
          <w:szCs w:val="24"/>
        </w:rPr>
        <w:lastRenderedPageBreak/>
        <w:t>Aortic Aneurysm Screening (AAA)</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Purpose</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To assess the abdominal aorta and the iliac vessels for signs of aneurysmal dilatations.</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roofErr w:type="spellStart"/>
      <w:r w:rsidRPr="002728B4">
        <w:rPr>
          <w:rFonts w:ascii="Arial" w:hAnsi="Arial" w:cs="Arial"/>
          <w:bCs/>
          <w:sz w:val="24"/>
          <w:szCs w:val="24"/>
        </w:rPr>
        <w:t>Expansile</w:t>
      </w:r>
      <w:proofErr w:type="spellEnd"/>
      <w:r w:rsidRPr="002728B4">
        <w:rPr>
          <w:rFonts w:ascii="Arial" w:hAnsi="Arial" w:cs="Arial"/>
          <w:bCs/>
          <w:sz w:val="24"/>
          <w:szCs w:val="24"/>
        </w:rPr>
        <w:t xml:space="preserve"> abdominal mass or a family history of aneurysmal disease are indications for the test.  The limitations of the test can be the size of the abdomen and overlying bowel gas.</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
          <w:bCs/>
          <w:sz w:val="24"/>
          <w:szCs w:val="24"/>
        </w:rPr>
      </w:pPr>
      <w:r w:rsidRPr="002728B4">
        <w:rPr>
          <w:rFonts w:ascii="Arial" w:hAnsi="Arial" w:cs="Arial"/>
          <w:b/>
          <w:bCs/>
          <w:sz w:val="24"/>
          <w:szCs w:val="24"/>
        </w:rPr>
        <w:t xml:space="preserve">Patient Preparation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No specific preparation is require however if bowel gas is found to be a problem morning appointment with refraining from breakfast may help to reduce this.</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Procedure</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The patient should be placed supine on the couch</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Usually a curvilinear transducer 3.5Mh or </w:t>
      </w:r>
      <w:proofErr w:type="gramStart"/>
      <w:r w:rsidRPr="002728B4">
        <w:rPr>
          <w:rFonts w:ascii="Arial" w:hAnsi="Arial" w:cs="Arial"/>
          <w:bCs/>
          <w:sz w:val="24"/>
          <w:szCs w:val="24"/>
        </w:rPr>
        <w:t>4Mhz</w:t>
      </w:r>
      <w:proofErr w:type="gramEnd"/>
      <w:r w:rsidRPr="002728B4">
        <w:rPr>
          <w:rFonts w:ascii="Arial" w:hAnsi="Arial" w:cs="Arial"/>
          <w:bCs/>
          <w:sz w:val="24"/>
          <w:szCs w:val="24"/>
        </w:rPr>
        <w:t xml:space="preserve"> should be used, for slim patient a higher frequency linear transducer may be adequate.</w:t>
      </w:r>
    </w:p>
    <w:p w:rsidR="00CB6EAE" w:rsidRPr="003F163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The aorta should be scanned from the diaphragm to the iliac bifurcation in longitudinal and cross sectional imagining. </w:t>
      </w:r>
      <w:r>
        <w:rPr>
          <w:rFonts w:ascii="Arial" w:hAnsi="Arial" w:cs="Arial"/>
          <w:bCs/>
          <w:sz w:val="24"/>
          <w:szCs w:val="24"/>
        </w:rPr>
        <w:t xml:space="preserve">(the presence of proximal anterior branches and </w:t>
      </w:r>
      <w:proofErr w:type="spellStart"/>
      <w:r>
        <w:rPr>
          <w:rFonts w:ascii="Arial" w:hAnsi="Arial" w:cs="Arial"/>
          <w:bCs/>
          <w:sz w:val="24"/>
          <w:szCs w:val="24"/>
        </w:rPr>
        <w:t>pulsatility</w:t>
      </w:r>
      <w:proofErr w:type="spellEnd"/>
      <w:r>
        <w:rPr>
          <w:rFonts w:ascii="Arial" w:hAnsi="Arial" w:cs="Arial"/>
          <w:bCs/>
          <w:sz w:val="24"/>
          <w:szCs w:val="24"/>
        </w:rPr>
        <w:t xml:space="preserve"> can be used to positive identify the aorta) </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The iliac vessels should also be scanned in their entirety.</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All measurements of diameter should be made in the longitudinal plane and not the transvers plane to avoid slice error. </w:t>
      </w:r>
      <w:r w:rsidR="00F77914">
        <w:rPr>
          <w:rFonts w:ascii="Arial" w:hAnsi="Arial" w:cs="Arial"/>
          <w:bCs/>
          <w:sz w:val="24"/>
          <w:szCs w:val="24"/>
        </w:rPr>
        <w:t>Measurements should be taken from the inner of the top wall to the inner of the bottom wall to align with the National Abdominal Aortic Screening Program (NAAASP)</w:t>
      </w:r>
      <w:r w:rsidRPr="002728B4">
        <w:rPr>
          <w:rFonts w:ascii="Arial" w:hAnsi="Arial" w:cs="Arial"/>
          <w:bCs/>
          <w:sz w:val="24"/>
          <w:szCs w:val="24"/>
        </w:rPr>
        <w:t>.</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Measurements required are </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super renal aorta anterior posterior  (AP) diameter </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maximal AP diameter of the aorta</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maximal transverse diameter measured from the lateral flank</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both common iliac maximal AP diameter</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B737E9">
      <w:pPr>
        <w:pStyle w:val="ListParagraph"/>
        <w:numPr>
          <w:ilvl w:val="0"/>
          <w:numId w:val="17"/>
        </w:numPr>
        <w:autoSpaceDE w:val="0"/>
        <w:autoSpaceDN w:val="0"/>
        <w:adjustRightInd w:val="0"/>
        <w:jc w:val="both"/>
        <w:rPr>
          <w:rFonts w:ascii="Arial" w:hAnsi="Arial" w:cs="Arial"/>
          <w:bCs/>
          <w:sz w:val="24"/>
          <w:szCs w:val="24"/>
        </w:rPr>
      </w:pPr>
      <w:r w:rsidRPr="002728B4">
        <w:rPr>
          <w:rFonts w:ascii="Arial" w:hAnsi="Arial" w:cs="Arial"/>
          <w:bCs/>
          <w:sz w:val="24"/>
          <w:szCs w:val="24"/>
        </w:rPr>
        <w:t>The position of the aneurysm with respect to the renal vessels should be noted.  In most situations it will be difficult to determine the level of the renal arteries and therefor t</w:t>
      </w:r>
      <w:r>
        <w:rPr>
          <w:rFonts w:ascii="Arial" w:hAnsi="Arial" w:cs="Arial"/>
          <w:bCs/>
          <w:sz w:val="24"/>
          <w:szCs w:val="24"/>
        </w:rPr>
        <w:t xml:space="preserve">he position in relation to the superior mesenteric </w:t>
      </w:r>
      <w:r w:rsidR="007E1F24">
        <w:rPr>
          <w:rFonts w:ascii="Arial" w:hAnsi="Arial" w:cs="Arial"/>
          <w:bCs/>
          <w:sz w:val="24"/>
          <w:szCs w:val="24"/>
        </w:rPr>
        <w:t>a</w:t>
      </w:r>
      <w:r w:rsidR="007E1F24" w:rsidRPr="002728B4">
        <w:rPr>
          <w:rFonts w:ascii="Arial" w:hAnsi="Arial" w:cs="Arial"/>
          <w:bCs/>
          <w:sz w:val="24"/>
          <w:szCs w:val="24"/>
        </w:rPr>
        <w:t>rtery</w:t>
      </w:r>
      <w:r w:rsidR="007E1F24">
        <w:rPr>
          <w:rFonts w:ascii="Arial" w:hAnsi="Arial" w:cs="Arial"/>
          <w:bCs/>
          <w:sz w:val="24"/>
          <w:szCs w:val="24"/>
        </w:rPr>
        <w:t xml:space="preserve"> (</w:t>
      </w:r>
      <w:r>
        <w:rPr>
          <w:rFonts w:ascii="Arial" w:hAnsi="Arial" w:cs="Arial"/>
          <w:bCs/>
          <w:sz w:val="24"/>
          <w:szCs w:val="24"/>
        </w:rPr>
        <w:t>SMA)</w:t>
      </w:r>
      <w:r w:rsidRPr="002728B4">
        <w:rPr>
          <w:rFonts w:ascii="Arial" w:hAnsi="Arial" w:cs="Arial"/>
          <w:bCs/>
          <w:sz w:val="24"/>
          <w:szCs w:val="24"/>
        </w:rPr>
        <w:t xml:space="preserve"> should be noted.</w:t>
      </w:r>
    </w:p>
    <w:p w:rsidR="00CB6EAE" w:rsidRPr="002728B4" w:rsidRDefault="00CB6EAE" w:rsidP="00B737E9">
      <w:pPr>
        <w:pStyle w:val="ListParagraph"/>
        <w:numPr>
          <w:ilvl w:val="0"/>
          <w:numId w:val="17"/>
        </w:numPr>
        <w:autoSpaceDE w:val="0"/>
        <w:autoSpaceDN w:val="0"/>
        <w:adjustRightInd w:val="0"/>
        <w:jc w:val="both"/>
        <w:rPr>
          <w:rFonts w:ascii="Arial" w:hAnsi="Arial" w:cs="Arial"/>
          <w:bCs/>
          <w:sz w:val="24"/>
          <w:szCs w:val="24"/>
        </w:rPr>
      </w:pPr>
      <w:r w:rsidRPr="002728B4">
        <w:rPr>
          <w:rFonts w:ascii="Arial" w:hAnsi="Arial" w:cs="Arial"/>
          <w:bCs/>
          <w:sz w:val="24"/>
          <w:szCs w:val="24"/>
        </w:rPr>
        <w:t>Any unusual configuration of the aneurysm, e.g. saccular aneurysms, dissections, or abnormal thrombus, should be noted.</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Surveillance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Patients with a confirmed aneurysm should be placed into a surveillance program unless they have been assessed as medically unfit for an aneurysm repair. The surveillance interval should be: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AAA diameter</w:t>
      </w:r>
      <w:r w:rsidRPr="002728B4">
        <w:rPr>
          <w:rFonts w:ascii="Arial" w:hAnsi="Arial" w:cs="Arial"/>
          <w:bCs/>
          <w:sz w:val="24"/>
          <w:szCs w:val="24"/>
        </w:rPr>
        <w:tab/>
        <w:t xml:space="preserve"> &gt;3cm and &lt;4.5cm </w:t>
      </w:r>
      <w:r w:rsidRPr="002728B4">
        <w:rPr>
          <w:rFonts w:ascii="Arial" w:hAnsi="Arial" w:cs="Arial"/>
          <w:bCs/>
          <w:sz w:val="24"/>
          <w:szCs w:val="24"/>
        </w:rPr>
        <w:tab/>
        <w:t xml:space="preserve"> </w:t>
      </w:r>
      <w:r w:rsidRPr="002728B4">
        <w:rPr>
          <w:rFonts w:ascii="Arial" w:hAnsi="Arial" w:cs="Arial"/>
          <w:bCs/>
          <w:sz w:val="24"/>
          <w:szCs w:val="24"/>
        </w:rPr>
        <w:tab/>
        <w:t>yearly scans</w:t>
      </w: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ab/>
      </w:r>
      <w:r w:rsidRPr="002728B4">
        <w:rPr>
          <w:rFonts w:ascii="Arial" w:hAnsi="Arial" w:cs="Arial"/>
          <w:bCs/>
          <w:sz w:val="24"/>
          <w:szCs w:val="24"/>
        </w:rPr>
        <w:tab/>
      </w:r>
      <w:r w:rsidRPr="002728B4">
        <w:rPr>
          <w:rFonts w:ascii="Arial" w:hAnsi="Arial" w:cs="Arial"/>
          <w:bCs/>
          <w:sz w:val="24"/>
          <w:szCs w:val="24"/>
        </w:rPr>
        <w:tab/>
        <w:t>&gt;4.5cm and &lt;5.5cm</w:t>
      </w:r>
      <w:r w:rsidRPr="002728B4">
        <w:rPr>
          <w:rFonts w:ascii="Arial" w:hAnsi="Arial" w:cs="Arial"/>
          <w:bCs/>
          <w:sz w:val="24"/>
          <w:szCs w:val="24"/>
        </w:rPr>
        <w:tab/>
      </w:r>
      <w:r w:rsidRPr="002728B4">
        <w:rPr>
          <w:rFonts w:ascii="Arial" w:hAnsi="Arial" w:cs="Arial"/>
          <w:bCs/>
          <w:sz w:val="24"/>
          <w:szCs w:val="24"/>
        </w:rPr>
        <w:tab/>
      </w:r>
      <w:proofErr w:type="gramStart"/>
      <w:r w:rsidR="00F77914">
        <w:rPr>
          <w:rFonts w:ascii="Arial" w:hAnsi="Arial" w:cs="Arial"/>
          <w:bCs/>
          <w:sz w:val="24"/>
          <w:szCs w:val="24"/>
        </w:rPr>
        <w:t xml:space="preserve">three </w:t>
      </w:r>
      <w:r w:rsidRPr="002728B4">
        <w:rPr>
          <w:rFonts w:ascii="Arial" w:hAnsi="Arial" w:cs="Arial"/>
          <w:bCs/>
          <w:sz w:val="24"/>
          <w:szCs w:val="24"/>
        </w:rPr>
        <w:t xml:space="preserve"> monthly</w:t>
      </w:r>
      <w:proofErr w:type="gramEnd"/>
      <w:r w:rsidRPr="002728B4">
        <w:rPr>
          <w:rFonts w:ascii="Arial" w:hAnsi="Arial" w:cs="Arial"/>
          <w:bCs/>
          <w:sz w:val="24"/>
          <w:szCs w:val="24"/>
        </w:rPr>
        <w:t xml:space="preserve"> scans</w:t>
      </w: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ab/>
      </w:r>
      <w:r w:rsidRPr="002728B4">
        <w:rPr>
          <w:rFonts w:ascii="Arial" w:hAnsi="Arial" w:cs="Arial"/>
          <w:bCs/>
          <w:sz w:val="24"/>
          <w:szCs w:val="24"/>
        </w:rPr>
        <w:tab/>
      </w:r>
      <w:r w:rsidRPr="002728B4">
        <w:rPr>
          <w:rFonts w:ascii="Arial" w:hAnsi="Arial" w:cs="Arial"/>
          <w:bCs/>
          <w:sz w:val="24"/>
          <w:szCs w:val="24"/>
        </w:rPr>
        <w:tab/>
        <w:t>&gt;5.5cm</w:t>
      </w:r>
      <w:r w:rsidRPr="002728B4">
        <w:rPr>
          <w:rFonts w:ascii="Arial" w:hAnsi="Arial" w:cs="Arial"/>
          <w:bCs/>
          <w:sz w:val="24"/>
          <w:szCs w:val="24"/>
        </w:rPr>
        <w:tab/>
      </w:r>
      <w:r w:rsidRPr="002728B4">
        <w:rPr>
          <w:rFonts w:ascii="Arial" w:hAnsi="Arial" w:cs="Arial"/>
          <w:bCs/>
          <w:sz w:val="24"/>
          <w:szCs w:val="24"/>
        </w:rPr>
        <w:tab/>
      </w:r>
      <w:r w:rsidRPr="002728B4">
        <w:rPr>
          <w:rFonts w:ascii="Arial" w:hAnsi="Arial" w:cs="Arial"/>
          <w:bCs/>
          <w:sz w:val="24"/>
          <w:szCs w:val="24"/>
        </w:rPr>
        <w:tab/>
        <w:t xml:space="preserve">referral for consideration of CT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If the aneurysm has grown by more than 5mm within six months then the report should be sent to the referring clinician as a matter of urgency.  If the patient is tender over the aneurysm during the exam then the on call Vascular </w:t>
      </w:r>
      <w:proofErr w:type="spellStart"/>
      <w:r w:rsidRPr="002728B4">
        <w:rPr>
          <w:rFonts w:ascii="Arial" w:hAnsi="Arial" w:cs="Arial"/>
          <w:bCs/>
          <w:sz w:val="24"/>
          <w:szCs w:val="24"/>
        </w:rPr>
        <w:t>SpR</w:t>
      </w:r>
      <w:proofErr w:type="spellEnd"/>
      <w:r w:rsidRPr="002728B4">
        <w:rPr>
          <w:rFonts w:ascii="Arial" w:hAnsi="Arial" w:cs="Arial"/>
          <w:bCs/>
          <w:sz w:val="24"/>
          <w:szCs w:val="24"/>
        </w:rPr>
        <w:t xml:space="preserve"> should be contacted to assess the patient.</w:t>
      </w:r>
    </w:p>
    <w:p w:rsidR="00CB6EAE" w:rsidRPr="002728B4" w:rsidRDefault="00CB6EAE" w:rsidP="00CB6EAE">
      <w:pPr>
        <w:autoSpaceDE w:val="0"/>
        <w:autoSpaceDN w:val="0"/>
        <w:adjustRightInd w:val="0"/>
        <w:jc w:val="both"/>
        <w:rPr>
          <w:rFonts w:ascii="Arial" w:hAnsi="Arial" w:cs="Arial"/>
          <w:bCs/>
          <w:sz w:val="24"/>
          <w:szCs w:val="24"/>
        </w:rPr>
      </w:pPr>
    </w:p>
    <w:p w:rsidR="00CB6EAE" w:rsidRPr="0011253A" w:rsidRDefault="0011253A" w:rsidP="0011253A">
      <w:pPr>
        <w:rPr>
          <w:rFonts w:ascii="Arial" w:hAnsi="Arial" w:cs="Arial"/>
          <w:b/>
          <w:sz w:val="24"/>
          <w:szCs w:val="24"/>
        </w:rPr>
      </w:pPr>
      <w:r w:rsidRPr="0011253A">
        <w:rPr>
          <w:rFonts w:ascii="Arial" w:hAnsi="Arial" w:cs="Arial"/>
          <w:b/>
          <w:sz w:val="24"/>
          <w:szCs w:val="24"/>
        </w:rPr>
        <w:t xml:space="preserve">AAA scanning for NAAASP </w:t>
      </w:r>
    </w:p>
    <w:p w:rsidR="0011253A" w:rsidRDefault="0011253A" w:rsidP="00CB6EAE">
      <w:pPr>
        <w:autoSpaceDE w:val="0"/>
        <w:autoSpaceDN w:val="0"/>
        <w:adjustRightInd w:val="0"/>
        <w:jc w:val="both"/>
        <w:rPr>
          <w:rFonts w:ascii="Arial" w:hAnsi="Arial" w:cs="Arial"/>
          <w:bCs/>
          <w:sz w:val="24"/>
          <w:szCs w:val="24"/>
        </w:rPr>
      </w:pPr>
    </w:p>
    <w:p w:rsidR="00CB6EAE" w:rsidRDefault="0011253A" w:rsidP="00CB6EAE">
      <w:pPr>
        <w:autoSpaceDE w:val="0"/>
        <w:autoSpaceDN w:val="0"/>
        <w:adjustRightInd w:val="0"/>
        <w:jc w:val="both"/>
        <w:rPr>
          <w:rFonts w:ascii="Arial" w:hAnsi="Arial" w:cs="Arial"/>
          <w:bCs/>
          <w:sz w:val="24"/>
          <w:szCs w:val="24"/>
        </w:rPr>
      </w:pPr>
      <w:r>
        <w:rPr>
          <w:rFonts w:ascii="Arial" w:hAnsi="Arial" w:cs="Arial"/>
          <w:bCs/>
          <w:sz w:val="24"/>
          <w:szCs w:val="24"/>
        </w:rPr>
        <w:t>The department accept referrals from the N</w:t>
      </w:r>
      <w:r w:rsidR="002F7D5D">
        <w:rPr>
          <w:rFonts w:ascii="Arial" w:hAnsi="Arial" w:cs="Arial"/>
          <w:bCs/>
          <w:sz w:val="24"/>
          <w:szCs w:val="24"/>
        </w:rPr>
        <w:t>ottinghamshire</w:t>
      </w:r>
      <w:r>
        <w:rPr>
          <w:rFonts w:ascii="Arial" w:hAnsi="Arial" w:cs="Arial"/>
          <w:bCs/>
          <w:sz w:val="24"/>
          <w:szCs w:val="24"/>
        </w:rPr>
        <w:t xml:space="preserve"> Abdominal Aortic Aneurysm Screening Program for patients that were not visualised on their </w:t>
      </w:r>
      <w:r w:rsidR="002F7D5D">
        <w:rPr>
          <w:rFonts w:ascii="Arial" w:hAnsi="Arial" w:cs="Arial"/>
          <w:bCs/>
          <w:sz w:val="24"/>
          <w:szCs w:val="24"/>
        </w:rPr>
        <w:t>initial</w:t>
      </w:r>
      <w:r>
        <w:rPr>
          <w:rFonts w:ascii="Arial" w:hAnsi="Arial" w:cs="Arial"/>
          <w:bCs/>
          <w:sz w:val="24"/>
          <w:szCs w:val="24"/>
        </w:rPr>
        <w:t xml:space="preserve"> </w:t>
      </w:r>
      <w:r w:rsidR="002F7D5D">
        <w:rPr>
          <w:rFonts w:ascii="Arial" w:hAnsi="Arial" w:cs="Arial"/>
          <w:bCs/>
          <w:sz w:val="24"/>
          <w:szCs w:val="24"/>
        </w:rPr>
        <w:t xml:space="preserve">community </w:t>
      </w:r>
      <w:r>
        <w:rPr>
          <w:rFonts w:ascii="Arial" w:hAnsi="Arial" w:cs="Arial"/>
          <w:bCs/>
          <w:sz w:val="24"/>
          <w:szCs w:val="24"/>
        </w:rPr>
        <w:t xml:space="preserve">screening scans, patients that may need mobility aids to transfer on to the bed and quality assurance recall scans requested by the </w:t>
      </w:r>
      <w:r w:rsidR="002F7D5D">
        <w:rPr>
          <w:rFonts w:ascii="Arial" w:hAnsi="Arial" w:cs="Arial"/>
          <w:bCs/>
          <w:sz w:val="24"/>
          <w:szCs w:val="24"/>
        </w:rPr>
        <w:t>Clinical Skills Trainer (</w:t>
      </w:r>
      <w:r>
        <w:rPr>
          <w:rFonts w:ascii="Arial" w:hAnsi="Arial" w:cs="Arial"/>
          <w:bCs/>
          <w:sz w:val="24"/>
          <w:szCs w:val="24"/>
        </w:rPr>
        <w:t>CST</w:t>
      </w:r>
      <w:r w:rsidR="002F7D5D">
        <w:rPr>
          <w:rFonts w:ascii="Arial" w:hAnsi="Arial" w:cs="Arial"/>
          <w:bCs/>
          <w:sz w:val="24"/>
          <w:szCs w:val="24"/>
        </w:rPr>
        <w:t>)</w:t>
      </w:r>
      <w:r>
        <w:rPr>
          <w:rFonts w:ascii="Arial" w:hAnsi="Arial" w:cs="Arial"/>
          <w:bCs/>
          <w:sz w:val="24"/>
          <w:szCs w:val="24"/>
        </w:rPr>
        <w:t xml:space="preserve"> from the </w:t>
      </w:r>
      <w:r w:rsidR="002F7D5D">
        <w:rPr>
          <w:rFonts w:ascii="Arial" w:hAnsi="Arial" w:cs="Arial"/>
          <w:bCs/>
          <w:sz w:val="24"/>
          <w:szCs w:val="24"/>
        </w:rPr>
        <w:t>screening</w:t>
      </w:r>
      <w:r>
        <w:rPr>
          <w:rFonts w:ascii="Arial" w:hAnsi="Arial" w:cs="Arial"/>
          <w:bCs/>
          <w:sz w:val="24"/>
          <w:szCs w:val="24"/>
        </w:rPr>
        <w:t xml:space="preserve"> program. </w:t>
      </w:r>
    </w:p>
    <w:p w:rsidR="0011253A" w:rsidRDefault="0011253A" w:rsidP="00CB6EAE">
      <w:pPr>
        <w:autoSpaceDE w:val="0"/>
        <w:autoSpaceDN w:val="0"/>
        <w:adjustRightInd w:val="0"/>
        <w:jc w:val="both"/>
        <w:rPr>
          <w:rFonts w:ascii="Arial" w:hAnsi="Arial" w:cs="Arial"/>
          <w:bCs/>
          <w:sz w:val="24"/>
          <w:szCs w:val="24"/>
        </w:rPr>
      </w:pPr>
    </w:p>
    <w:p w:rsidR="0011253A" w:rsidRDefault="0011253A" w:rsidP="00CB6EAE">
      <w:pPr>
        <w:autoSpaceDE w:val="0"/>
        <w:autoSpaceDN w:val="0"/>
        <w:adjustRightInd w:val="0"/>
        <w:jc w:val="both"/>
        <w:rPr>
          <w:rFonts w:ascii="Arial" w:hAnsi="Arial" w:cs="Arial"/>
          <w:bCs/>
          <w:sz w:val="24"/>
          <w:szCs w:val="24"/>
        </w:rPr>
      </w:pPr>
      <w:r>
        <w:rPr>
          <w:rFonts w:ascii="Arial" w:hAnsi="Arial" w:cs="Arial"/>
          <w:bCs/>
          <w:sz w:val="24"/>
          <w:szCs w:val="24"/>
        </w:rPr>
        <w:t>The non-visualised scan can be performed by and member of the department trained to do AAA scanning but must follow the procedure highlighted below.  The other refe</w:t>
      </w:r>
      <w:r w:rsidR="00F9591F">
        <w:rPr>
          <w:rFonts w:ascii="Arial" w:hAnsi="Arial" w:cs="Arial"/>
          <w:bCs/>
          <w:sz w:val="24"/>
          <w:szCs w:val="24"/>
        </w:rPr>
        <w:t>rrals can only be performed by members of the department that have completed appropriate</w:t>
      </w:r>
      <w:r w:rsidR="002F7D5D" w:rsidRPr="002F7D5D">
        <w:rPr>
          <w:rFonts w:ascii="Arial" w:hAnsi="Arial" w:cs="Arial"/>
          <w:bCs/>
          <w:sz w:val="24"/>
          <w:szCs w:val="24"/>
        </w:rPr>
        <w:t xml:space="preserve"> </w:t>
      </w:r>
      <w:r w:rsidR="002F7D5D">
        <w:rPr>
          <w:rFonts w:ascii="Arial" w:hAnsi="Arial" w:cs="Arial"/>
          <w:bCs/>
          <w:sz w:val="24"/>
          <w:szCs w:val="24"/>
        </w:rPr>
        <w:t>National Abdominal Aortic Aneurysm Screening Program</w:t>
      </w:r>
      <w:r w:rsidR="00F9591F">
        <w:rPr>
          <w:rFonts w:ascii="Arial" w:hAnsi="Arial" w:cs="Arial"/>
          <w:bCs/>
          <w:sz w:val="24"/>
          <w:szCs w:val="24"/>
        </w:rPr>
        <w:t xml:space="preserve"> NAAASP training.</w:t>
      </w:r>
    </w:p>
    <w:p w:rsidR="00742E1C" w:rsidRDefault="00742E1C" w:rsidP="00CB6EAE">
      <w:pPr>
        <w:autoSpaceDE w:val="0"/>
        <w:autoSpaceDN w:val="0"/>
        <w:adjustRightInd w:val="0"/>
        <w:jc w:val="both"/>
        <w:rPr>
          <w:rFonts w:ascii="Arial" w:hAnsi="Arial" w:cs="Arial"/>
          <w:bCs/>
          <w:sz w:val="24"/>
          <w:szCs w:val="24"/>
        </w:rPr>
      </w:pP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Ref</w:t>
      </w:r>
      <w:r w:rsidR="002F7D5D">
        <w:rPr>
          <w:rFonts w:ascii="Arial" w:hAnsi="Arial" w:cs="Arial"/>
          <w:bCs/>
          <w:sz w:val="24"/>
          <w:szCs w:val="24"/>
        </w:rPr>
        <w:t>errals will be e-mailed by the Nottingham screening</w:t>
      </w:r>
      <w:r>
        <w:rPr>
          <w:rFonts w:ascii="Arial" w:hAnsi="Arial" w:cs="Arial"/>
          <w:bCs/>
          <w:sz w:val="24"/>
          <w:szCs w:val="24"/>
        </w:rPr>
        <w:t xml:space="preserve"> office to the vascular lab administrator. </w:t>
      </w:r>
    </w:p>
    <w:p w:rsidR="00742E1C" w:rsidRDefault="00742E1C" w:rsidP="00CB6EAE">
      <w:pPr>
        <w:autoSpaceDE w:val="0"/>
        <w:autoSpaceDN w:val="0"/>
        <w:adjustRightInd w:val="0"/>
        <w:jc w:val="both"/>
        <w:rPr>
          <w:rFonts w:ascii="Arial" w:hAnsi="Arial" w:cs="Arial"/>
          <w:bCs/>
          <w:sz w:val="24"/>
          <w:szCs w:val="24"/>
        </w:rPr>
      </w:pPr>
    </w:p>
    <w:p w:rsidR="00742E1C" w:rsidRDefault="00742E1C" w:rsidP="00CB6EAE">
      <w:pPr>
        <w:autoSpaceDE w:val="0"/>
        <w:autoSpaceDN w:val="0"/>
        <w:adjustRightInd w:val="0"/>
        <w:jc w:val="both"/>
        <w:rPr>
          <w:rFonts w:ascii="Arial" w:hAnsi="Arial" w:cs="Arial"/>
          <w:b/>
          <w:bCs/>
          <w:sz w:val="24"/>
          <w:szCs w:val="24"/>
        </w:rPr>
      </w:pPr>
      <w:r w:rsidRPr="00742E1C">
        <w:rPr>
          <w:rFonts w:ascii="Arial" w:hAnsi="Arial" w:cs="Arial"/>
          <w:b/>
          <w:bCs/>
          <w:sz w:val="24"/>
          <w:szCs w:val="24"/>
        </w:rPr>
        <w:t xml:space="preserve">Scan measurements </w:t>
      </w:r>
    </w:p>
    <w:p w:rsidR="00742E1C" w:rsidRDefault="00742E1C" w:rsidP="00CB6EAE">
      <w:pPr>
        <w:autoSpaceDE w:val="0"/>
        <w:autoSpaceDN w:val="0"/>
        <w:adjustRightInd w:val="0"/>
        <w:jc w:val="both"/>
        <w:rPr>
          <w:rFonts w:ascii="Arial" w:hAnsi="Arial" w:cs="Arial"/>
          <w:b/>
          <w:bCs/>
          <w:sz w:val="24"/>
          <w:szCs w:val="24"/>
        </w:rPr>
      </w:pP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 xml:space="preserve">The maximum anterior to posterior diameter of the abdominal aorta should be measure with the probe in a longitudinal and transverse plane. The measurement should be made from inner to inner wall. </w:t>
      </w: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 xml:space="preserve">The images should be stored on the ultrasound machine and then transferred to the </w:t>
      </w:r>
      <w:r w:rsidR="002F7D5D">
        <w:rPr>
          <w:rFonts w:ascii="Arial" w:hAnsi="Arial" w:cs="Arial"/>
          <w:bCs/>
          <w:sz w:val="24"/>
          <w:szCs w:val="24"/>
        </w:rPr>
        <w:t>AAA Screening</w:t>
      </w:r>
      <w:r>
        <w:rPr>
          <w:rFonts w:ascii="Arial" w:hAnsi="Arial" w:cs="Arial"/>
          <w:bCs/>
          <w:sz w:val="24"/>
          <w:szCs w:val="24"/>
        </w:rPr>
        <w:t xml:space="preserve"> Images on</w:t>
      </w:r>
      <w:r w:rsidR="002F7D5D">
        <w:rPr>
          <w:rFonts w:ascii="Arial" w:hAnsi="Arial" w:cs="Arial"/>
          <w:bCs/>
          <w:sz w:val="24"/>
          <w:szCs w:val="24"/>
        </w:rPr>
        <w:t xml:space="preserve"> the</w:t>
      </w:r>
      <w:r>
        <w:rPr>
          <w:rFonts w:ascii="Arial" w:hAnsi="Arial" w:cs="Arial"/>
          <w:bCs/>
          <w:sz w:val="24"/>
          <w:szCs w:val="24"/>
        </w:rPr>
        <w:t xml:space="preserve"> network </w:t>
      </w:r>
      <w:proofErr w:type="gramStart"/>
      <w:r>
        <w:rPr>
          <w:rFonts w:ascii="Arial" w:hAnsi="Arial" w:cs="Arial"/>
          <w:bCs/>
          <w:sz w:val="24"/>
          <w:szCs w:val="24"/>
        </w:rPr>
        <w:t>drive</w:t>
      </w:r>
      <w:r w:rsidR="00125BA6">
        <w:rPr>
          <w:rFonts w:ascii="Arial" w:hAnsi="Arial" w:cs="Arial"/>
          <w:bCs/>
          <w:sz w:val="24"/>
          <w:szCs w:val="24"/>
        </w:rPr>
        <w:t>(</w:t>
      </w:r>
      <w:proofErr w:type="gramEnd"/>
      <w:r w:rsidR="00880BEF">
        <w:fldChar w:fldCharType="begin"/>
      </w:r>
      <w:r w:rsidR="00880BEF">
        <w:instrText xml:space="preserve"> HYPERLINK "file:///\\\\qdata1\\" </w:instrText>
      </w:r>
      <w:r w:rsidR="00880BEF">
        <w:fldChar w:fldCharType="separate"/>
      </w:r>
      <w:r w:rsidR="00125BA6" w:rsidRPr="00344DCE">
        <w:rPr>
          <w:rStyle w:val="Hyperlink"/>
          <w:rFonts w:ascii="Arial" w:hAnsi="Arial" w:cs="Arial"/>
          <w:bCs/>
          <w:sz w:val="24"/>
          <w:szCs w:val="24"/>
        </w:rPr>
        <w:t>\\qdata1\</w:t>
      </w:r>
      <w:r w:rsidR="00880BEF">
        <w:rPr>
          <w:rStyle w:val="Hyperlink"/>
          <w:rFonts w:ascii="Arial" w:hAnsi="Arial" w:cs="Arial"/>
          <w:bCs/>
          <w:sz w:val="24"/>
          <w:szCs w:val="24"/>
        </w:rPr>
        <w:fldChar w:fldCharType="end"/>
      </w:r>
      <w:r w:rsidR="00125BA6">
        <w:rPr>
          <w:rFonts w:ascii="Arial" w:hAnsi="Arial" w:cs="Arial"/>
          <w:bCs/>
          <w:sz w:val="24"/>
          <w:szCs w:val="24"/>
        </w:rPr>
        <w:t>).</w:t>
      </w: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 xml:space="preserve">The AAA report </w:t>
      </w:r>
      <w:r w:rsidR="002F7D5D">
        <w:rPr>
          <w:rFonts w:ascii="Arial" w:hAnsi="Arial" w:cs="Arial"/>
          <w:bCs/>
          <w:sz w:val="24"/>
          <w:szCs w:val="24"/>
        </w:rPr>
        <w:t>form for the NAAASP should be completed; any incidental findings should be reported on the form.</w:t>
      </w:r>
    </w:p>
    <w:p w:rsidR="002F7D5D" w:rsidRPr="00742E1C" w:rsidRDefault="002F7D5D" w:rsidP="00CB6EAE">
      <w:pPr>
        <w:autoSpaceDE w:val="0"/>
        <w:autoSpaceDN w:val="0"/>
        <w:adjustRightInd w:val="0"/>
        <w:jc w:val="both"/>
        <w:rPr>
          <w:rFonts w:ascii="Arial" w:hAnsi="Arial" w:cs="Arial"/>
          <w:bCs/>
          <w:sz w:val="24"/>
          <w:szCs w:val="24"/>
        </w:rPr>
      </w:pPr>
      <w:r>
        <w:rPr>
          <w:rFonts w:ascii="Arial" w:hAnsi="Arial" w:cs="Arial"/>
          <w:bCs/>
          <w:sz w:val="24"/>
          <w:szCs w:val="24"/>
        </w:rPr>
        <w:t>If the aorta measures larger than 5.5cm then the reports should be sent urgently to the screening program office.</w:t>
      </w:r>
    </w:p>
    <w:p w:rsidR="00CB6EAE" w:rsidRDefault="00CB6EAE" w:rsidP="00CB6EAE">
      <w:pPr>
        <w:jc w:val="both"/>
        <w:rPr>
          <w:rFonts w:ascii="Arial" w:hAnsi="Arial" w:cs="Arial"/>
          <w:sz w:val="24"/>
          <w:szCs w:val="24"/>
        </w:rPr>
      </w:pPr>
    </w:p>
    <w:p w:rsidR="00F9591F" w:rsidRPr="002728B4" w:rsidRDefault="00F9591F" w:rsidP="00CB6EAE">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2728B4" w:rsidRDefault="001D33A0" w:rsidP="00251F68">
      <w:pPr>
        <w:jc w:val="both"/>
        <w:rPr>
          <w:rFonts w:ascii="Arial" w:hAnsi="Arial" w:cs="Arial"/>
          <w:b/>
          <w:sz w:val="24"/>
          <w:szCs w:val="24"/>
        </w:rPr>
      </w:pPr>
      <w:r w:rsidRPr="002728B4">
        <w:rPr>
          <w:rFonts w:ascii="Arial" w:hAnsi="Arial" w:cs="Arial"/>
          <w:b/>
          <w:sz w:val="24"/>
          <w:szCs w:val="24"/>
        </w:rPr>
        <w:lastRenderedPageBreak/>
        <w:t>Arterial Duplex of Lower Limb</w:t>
      </w:r>
    </w:p>
    <w:p w:rsidR="001D33A0" w:rsidRPr="002728B4" w:rsidRDefault="001D33A0" w:rsidP="00251F68">
      <w:pPr>
        <w:jc w:val="both"/>
        <w:rPr>
          <w:rFonts w:ascii="Arial" w:hAnsi="Arial" w:cs="Arial"/>
          <w:b/>
          <w:sz w:val="24"/>
          <w:szCs w:val="24"/>
        </w:rPr>
      </w:pPr>
    </w:p>
    <w:p w:rsidR="001D33A0" w:rsidRPr="002728B4" w:rsidRDefault="001D33A0" w:rsidP="00251F68">
      <w:pPr>
        <w:pStyle w:val="Style1"/>
        <w:jc w:val="both"/>
        <w:rPr>
          <w:rFonts w:cs="Arial"/>
          <w:u w:val="single"/>
        </w:rPr>
      </w:pPr>
      <w:r w:rsidRPr="002728B4">
        <w:rPr>
          <w:rFonts w:cs="Arial"/>
          <w:u w:val="single"/>
        </w:rPr>
        <w:t>Purpose</w:t>
      </w:r>
    </w:p>
    <w:p w:rsidR="00284CC6" w:rsidRDefault="00284CC6" w:rsidP="00251F68">
      <w:pPr>
        <w:pStyle w:val="Style1"/>
        <w:jc w:val="both"/>
        <w:rPr>
          <w:rFonts w:cs="Arial"/>
        </w:rPr>
      </w:pPr>
      <w:r>
        <w:rPr>
          <w:rFonts w:cs="Arial"/>
        </w:rPr>
        <w:t xml:space="preserve">This duplex ultrasound examination is used to assess the arteries of the lower limb from aorta to ankle to determine the location and severity of vascular </w:t>
      </w:r>
      <w:r w:rsidR="007E1F24">
        <w:rPr>
          <w:rFonts w:cs="Arial"/>
        </w:rPr>
        <w:t>disease (</w:t>
      </w:r>
      <w:r>
        <w:rPr>
          <w:rFonts w:cs="Arial"/>
        </w:rPr>
        <w:t>occlusive and aneurysmal).</w:t>
      </w:r>
    </w:p>
    <w:p w:rsidR="00284CC6" w:rsidRDefault="00284CC6" w:rsidP="00251F68">
      <w:pPr>
        <w:pStyle w:val="Style1"/>
        <w:jc w:val="both"/>
        <w:rPr>
          <w:rFonts w:cs="Arial"/>
        </w:rPr>
      </w:pPr>
    </w:p>
    <w:p w:rsidR="00284CC6" w:rsidRDefault="001D33A0" w:rsidP="00284CC6">
      <w:pPr>
        <w:pStyle w:val="Style1"/>
        <w:jc w:val="both"/>
        <w:rPr>
          <w:rFonts w:cs="Arial"/>
        </w:rPr>
      </w:pPr>
      <w:r w:rsidRPr="002728B4">
        <w:rPr>
          <w:rFonts w:cs="Arial"/>
        </w:rPr>
        <w:t xml:space="preserve">The Vascular Lab </w:t>
      </w:r>
      <w:r w:rsidR="00284CC6">
        <w:rPr>
          <w:rFonts w:cs="Arial"/>
        </w:rPr>
        <w:t>will accept</w:t>
      </w:r>
      <w:r w:rsidRPr="002728B4">
        <w:rPr>
          <w:rFonts w:cs="Arial"/>
        </w:rPr>
        <w:t xml:space="preserve"> referrals from the Vascular Surgical T</w:t>
      </w:r>
      <w:r w:rsidR="00D40256">
        <w:rPr>
          <w:rFonts w:cs="Arial"/>
        </w:rPr>
        <w:t xml:space="preserve">eam and for the following appropriate reasons:- </w:t>
      </w:r>
    </w:p>
    <w:p w:rsidR="001D33A0" w:rsidRPr="002728B4" w:rsidRDefault="001D33A0" w:rsidP="00B737E9">
      <w:pPr>
        <w:pStyle w:val="Style1"/>
        <w:numPr>
          <w:ilvl w:val="0"/>
          <w:numId w:val="36"/>
        </w:numPr>
        <w:jc w:val="both"/>
        <w:rPr>
          <w:rFonts w:cs="Arial"/>
        </w:rPr>
      </w:pPr>
      <w:r w:rsidRPr="002728B4">
        <w:rPr>
          <w:rFonts w:cs="Arial"/>
        </w:rPr>
        <w:t xml:space="preserve">Plastic Surgery for imaging the </w:t>
      </w:r>
      <w:proofErr w:type="spellStart"/>
      <w:r w:rsidRPr="002728B4">
        <w:rPr>
          <w:rFonts w:cs="Arial"/>
        </w:rPr>
        <w:t>crural</w:t>
      </w:r>
      <w:proofErr w:type="spellEnd"/>
      <w:r w:rsidRPr="002728B4">
        <w:rPr>
          <w:rFonts w:cs="Arial"/>
        </w:rPr>
        <w:t xml:space="preserve"> vessels to help with skin flap formation. </w:t>
      </w:r>
    </w:p>
    <w:p w:rsidR="001D33A0" w:rsidRPr="002728B4" w:rsidRDefault="001D33A0" w:rsidP="00B737E9">
      <w:pPr>
        <w:pStyle w:val="Style1"/>
        <w:numPr>
          <w:ilvl w:val="0"/>
          <w:numId w:val="25"/>
        </w:numPr>
        <w:jc w:val="both"/>
        <w:rPr>
          <w:rFonts w:cs="Arial"/>
        </w:rPr>
      </w:pPr>
      <w:r w:rsidRPr="002728B4">
        <w:rPr>
          <w:rFonts w:cs="Arial"/>
        </w:rPr>
        <w:t>Transplant surgeons to assess iliac patency prior to kidney transplant.</w:t>
      </w:r>
    </w:p>
    <w:p w:rsidR="001D33A0" w:rsidRDefault="001D33A0" w:rsidP="00B737E9">
      <w:pPr>
        <w:pStyle w:val="Style1"/>
        <w:numPr>
          <w:ilvl w:val="0"/>
          <w:numId w:val="25"/>
        </w:numPr>
        <w:jc w:val="both"/>
        <w:rPr>
          <w:rFonts w:cs="Arial"/>
        </w:rPr>
      </w:pPr>
      <w:r w:rsidRPr="002728B4">
        <w:rPr>
          <w:rFonts w:cs="Arial"/>
        </w:rPr>
        <w:t>Cardiac surgery for assessment of iliac arteries for patient that may require cardiac access from the groin.</w:t>
      </w:r>
    </w:p>
    <w:p w:rsidR="00D40256" w:rsidRPr="002728B4" w:rsidRDefault="00D40256" w:rsidP="00B737E9">
      <w:pPr>
        <w:pStyle w:val="Style1"/>
        <w:numPr>
          <w:ilvl w:val="0"/>
          <w:numId w:val="25"/>
        </w:numPr>
        <w:jc w:val="both"/>
        <w:rPr>
          <w:rFonts w:cs="Arial"/>
        </w:rPr>
      </w:pPr>
      <w:r>
        <w:rPr>
          <w:rFonts w:cs="Arial"/>
        </w:rPr>
        <w:t>Diabetic team for foot ulcers and absent foot pulses.</w:t>
      </w:r>
    </w:p>
    <w:p w:rsidR="001D33A0" w:rsidRPr="002728B4" w:rsidRDefault="001D33A0" w:rsidP="00251F68">
      <w:pPr>
        <w:pStyle w:val="Style1"/>
        <w:ind w:left="720"/>
        <w:jc w:val="both"/>
        <w:rPr>
          <w:rFonts w:cs="Arial"/>
        </w:rPr>
      </w:pPr>
    </w:p>
    <w:p w:rsidR="001D33A0" w:rsidRPr="002728B4" w:rsidRDefault="001D33A0" w:rsidP="00251F68">
      <w:pPr>
        <w:pStyle w:val="Style1"/>
        <w:jc w:val="both"/>
        <w:rPr>
          <w:rFonts w:cs="Arial"/>
          <w:u w:val="single"/>
        </w:rPr>
      </w:pPr>
      <w:r w:rsidRPr="002728B4">
        <w:rPr>
          <w:rFonts w:cs="Arial"/>
          <w:u w:val="single"/>
        </w:rPr>
        <w:t>Common Indications</w:t>
      </w:r>
    </w:p>
    <w:p w:rsidR="001D33A0" w:rsidRPr="002728B4" w:rsidRDefault="001D33A0" w:rsidP="00251F68">
      <w:pPr>
        <w:pStyle w:val="Style1"/>
        <w:jc w:val="both"/>
        <w:rPr>
          <w:rFonts w:cs="Arial"/>
        </w:rPr>
      </w:pPr>
      <w:r w:rsidRPr="002728B4">
        <w:rPr>
          <w:rFonts w:cs="Arial"/>
        </w:rPr>
        <w:t>Indications for a lower limb arterial duplex ultrasound include:</w:t>
      </w:r>
    </w:p>
    <w:p w:rsidR="00D40256" w:rsidRDefault="00D40256" w:rsidP="00B737E9">
      <w:pPr>
        <w:pStyle w:val="Style1"/>
        <w:numPr>
          <w:ilvl w:val="0"/>
          <w:numId w:val="21"/>
        </w:numPr>
        <w:jc w:val="both"/>
        <w:rPr>
          <w:rFonts w:cs="Arial"/>
        </w:rPr>
      </w:pPr>
      <w:r>
        <w:rPr>
          <w:rFonts w:cs="Arial"/>
        </w:rPr>
        <w:t>Intermittent claudication</w:t>
      </w:r>
      <w:r w:rsidR="001D33A0" w:rsidRPr="002728B4">
        <w:rPr>
          <w:rFonts w:cs="Arial"/>
        </w:rPr>
        <w:t xml:space="preserve"> </w:t>
      </w:r>
    </w:p>
    <w:p w:rsidR="00D40256" w:rsidRDefault="00D40256" w:rsidP="00B737E9">
      <w:pPr>
        <w:pStyle w:val="Style1"/>
        <w:numPr>
          <w:ilvl w:val="0"/>
          <w:numId w:val="21"/>
        </w:numPr>
        <w:jc w:val="both"/>
        <w:rPr>
          <w:rFonts w:cs="Arial"/>
        </w:rPr>
      </w:pPr>
      <w:r>
        <w:rPr>
          <w:rFonts w:cs="Arial"/>
        </w:rPr>
        <w:t xml:space="preserve">Ischaemia </w:t>
      </w:r>
      <w:r w:rsidR="001D33A0" w:rsidRPr="002728B4">
        <w:rPr>
          <w:rFonts w:cs="Arial"/>
        </w:rPr>
        <w:t>rest pain</w:t>
      </w:r>
    </w:p>
    <w:p w:rsidR="00D40256" w:rsidRDefault="00D40256" w:rsidP="00B737E9">
      <w:pPr>
        <w:pStyle w:val="Style1"/>
        <w:numPr>
          <w:ilvl w:val="0"/>
          <w:numId w:val="21"/>
        </w:numPr>
        <w:jc w:val="both"/>
        <w:rPr>
          <w:rFonts w:cs="Arial"/>
        </w:rPr>
      </w:pPr>
      <w:r>
        <w:rPr>
          <w:rFonts w:cs="Arial"/>
        </w:rPr>
        <w:t>Gangrene</w:t>
      </w:r>
    </w:p>
    <w:p w:rsidR="00D40256" w:rsidRDefault="00D40256" w:rsidP="00B737E9">
      <w:pPr>
        <w:pStyle w:val="Style1"/>
        <w:numPr>
          <w:ilvl w:val="0"/>
          <w:numId w:val="21"/>
        </w:numPr>
        <w:jc w:val="both"/>
        <w:rPr>
          <w:rFonts w:cs="Arial"/>
        </w:rPr>
      </w:pPr>
      <w:r w:rsidRPr="00D40256">
        <w:rPr>
          <w:rFonts w:cs="Arial"/>
        </w:rPr>
        <w:t>Ulceration</w:t>
      </w:r>
    </w:p>
    <w:p w:rsidR="001D33A0" w:rsidRPr="00D40256" w:rsidRDefault="001D33A0" w:rsidP="00B737E9">
      <w:pPr>
        <w:pStyle w:val="Style1"/>
        <w:numPr>
          <w:ilvl w:val="0"/>
          <w:numId w:val="21"/>
        </w:numPr>
        <w:jc w:val="both"/>
        <w:rPr>
          <w:rFonts w:cs="Arial"/>
        </w:rPr>
      </w:pPr>
      <w:r w:rsidRPr="00D40256">
        <w:rPr>
          <w:rFonts w:cs="Arial"/>
        </w:rPr>
        <w:t>Follow-up imaging post-angioplasty/thrombolysis (+/- stent) or post-surgery (</w:t>
      </w:r>
      <w:proofErr w:type="spellStart"/>
      <w:r w:rsidRPr="00D40256">
        <w:rPr>
          <w:rFonts w:cs="Arial"/>
        </w:rPr>
        <w:t>embolectomy</w:t>
      </w:r>
      <w:proofErr w:type="spellEnd"/>
      <w:r w:rsidRPr="00D40256">
        <w:rPr>
          <w:rFonts w:cs="Arial"/>
        </w:rPr>
        <w:t>, endarterectomy, bypass graft).</w:t>
      </w:r>
    </w:p>
    <w:p w:rsidR="001D33A0" w:rsidRDefault="001D33A0" w:rsidP="00B737E9">
      <w:pPr>
        <w:pStyle w:val="Style1"/>
        <w:numPr>
          <w:ilvl w:val="0"/>
          <w:numId w:val="21"/>
        </w:numPr>
        <w:jc w:val="both"/>
        <w:rPr>
          <w:rFonts w:cs="Arial"/>
        </w:rPr>
      </w:pPr>
      <w:r w:rsidRPr="00880D1E">
        <w:rPr>
          <w:rFonts w:cs="Arial"/>
        </w:rPr>
        <w:t>Evaluati</w:t>
      </w:r>
      <w:r w:rsidR="00880D1E">
        <w:rPr>
          <w:rFonts w:cs="Arial"/>
        </w:rPr>
        <w:t>on of aneurysm, pseudo aneurysm</w:t>
      </w:r>
    </w:p>
    <w:p w:rsidR="00880D1E" w:rsidRPr="00880D1E" w:rsidRDefault="00880D1E" w:rsidP="00880D1E">
      <w:pPr>
        <w:pStyle w:val="Style1"/>
        <w:ind w:left="720"/>
        <w:jc w:val="both"/>
        <w:rPr>
          <w:rFonts w:cs="Arial"/>
        </w:rPr>
      </w:pPr>
    </w:p>
    <w:p w:rsidR="001D33A0" w:rsidRPr="002728B4" w:rsidRDefault="001D33A0" w:rsidP="00251F68">
      <w:pPr>
        <w:pStyle w:val="Style1"/>
        <w:jc w:val="both"/>
        <w:rPr>
          <w:rFonts w:cs="Arial"/>
          <w:u w:val="single"/>
        </w:rPr>
      </w:pPr>
      <w:r w:rsidRPr="002728B4">
        <w:rPr>
          <w:rFonts w:cs="Arial"/>
          <w:u w:val="single"/>
        </w:rPr>
        <w:t>Contraindications and limitations</w:t>
      </w:r>
    </w:p>
    <w:p w:rsidR="001D33A0" w:rsidRPr="002728B4" w:rsidRDefault="001D33A0" w:rsidP="00251F68">
      <w:pPr>
        <w:pStyle w:val="Style1"/>
        <w:jc w:val="both"/>
        <w:rPr>
          <w:rFonts w:cs="Arial"/>
        </w:rPr>
      </w:pPr>
      <w:r w:rsidRPr="002728B4">
        <w:rPr>
          <w:rFonts w:cs="Arial"/>
        </w:rPr>
        <w:t>There are very few contraindications for lower limb arterial duplex imaging; however the following limitations may affect the scan quality and completeness.</w:t>
      </w:r>
    </w:p>
    <w:p w:rsidR="001D33A0" w:rsidRPr="002728B4" w:rsidRDefault="001D33A0" w:rsidP="00B737E9">
      <w:pPr>
        <w:pStyle w:val="Style1"/>
        <w:numPr>
          <w:ilvl w:val="0"/>
          <w:numId w:val="22"/>
        </w:numPr>
        <w:jc w:val="both"/>
        <w:rPr>
          <w:rFonts w:cs="Arial"/>
        </w:rPr>
      </w:pPr>
      <w:r w:rsidRPr="002728B4">
        <w:rPr>
          <w:rFonts w:cs="Arial"/>
        </w:rPr>
        <w:t xml:space="preserve">Patient immobility – e.g. fixed flexion deformity, inability to move lower limb. </w:t>
      </w:r>
    </w:p>
    <w:p w:rsidR="001D33A0" w:rsidRPr="002728B4" w:rsidRDefault="001D33A0" w:rsidP="00B737E9">
      <w:pPr>
        <w:pStyle w:val="Style1"/>
        <w:numPr>
          <w:ilvl w:val="0"/>
          <w:numId w:val="22"/>
        </w:numPr>
        <w:jc w:val="both"/>
        <w:rPr>
          <w:rFonts w:cs="Arial"/>
        </w:rPr>
      </w:pPr>
      <w:r w:rsidRPr="002728B4">
        <w:rPr>
          <w:rFonts w:cs="Arial"/>
        </w:rPr>
        <w:t xml:space="preserve">Arterial calcification, particularly of the </w:t>
      </w:r>
      <w:proofErr w:type="spellStart"/>
      <w:r w:rsidRPr="002728B4">
        <w:rPr>
          <w:rFonts w:cs="Arial"/>
        </w:rPr>
        <w:t>crural</w:t>
      </w:r>
      <w:proofErr w:type="spellEnd"/>
      <w:r w:rsidRPr="002728B4">
        <w:rPr>
          <w:rFonts w:cs="Arial"/>
        </w:rPr>
        <w:t xml:space="preserve"> vessels</w:t>
      </w:r>
    </w:p>
    <w:p w:rsidR="001D33A0" w:rsidRPr="002728B4" w:rsidRDefault="001D33A0" w:rsidP="00B737E9">
      <w:pPr>
        <w:pStyle w:val="Style1"/>
        <w:numPr>
          <w:ilvl w:val="0"/>
          <w:numId w:val="22"/>
        </w:numPr>
        <w:jc w:val="both"/>
        <w:rPr>
          <w:rFonts w:cs="Arial"/>
        </w:rPr>
      </w:pPr>
      <w:r w:rsidRPr="002728B4">
        <w:rPr>
          <w:rFonts w:cs="Arial"/>
        </w:rPr>
        <w:t>Patient habitus and bowel gas may limit the successful imaging of the aorta and iliac vessels.</w:t>
      </w:r>
    </w:p>
    <w:p w:rsidR="001D33A0" w:rsidRPr="002728B4" w:rsidRDefault="001D33A0" w:rsidP="00B737E9">
      <w:pPr>
        <w:pStyle w:val="Style1"/>
        <w:numPr>
          <w:ilvl w:val="0"/>
          <w:numId w:val="22"/>
        </w:numPr>
        <w:jc w:val="both"/>
        <w:rPr>
          <w:rFonts w:cs="Arial"/>
        </w:rPr>
      </w:pPr>
      <w:r w:rsidRPr="002728B4">
        <w:rPr>
          <w:rFonts w:cs="Arial"/>
        </w:rPr>
        <w:t xml:space="preserve">Ulcers, casts, dressings, wounds </w:t>
      </w:r>
      <w:r w:rsidR="007E1F24" w:rsidRPr="002728B4">
        <w:rPr>
          <w:rFonts w:cs="Arial"/>
        </w:rPr>
        <w:t>etc.</w:t>
      </w:r>
      <w:r w:rsidRPr="002728B4">
        <w:rPr>
          <w:rFonts w:cs="Arial"/>
        </w:rPr>
        <w:t xml:space="preserve"> may affect the ability to image certain areas.</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Patient positioning</w:t>
      </w:r>
    </w:p>
    <w:p w:rsidR="001D33A0" w:rsidRPr="002728B4" w:rsidRDefault="001D33A0" w:rsidP="00251F68">
      <w:pPr>
        <w:pStyle w:val="Style1"/>
        <w:jc w:val="both"/>
        <w:rPr>
          <w:rFonts w:cs="Arial"/>
        </w:rPr>
      </w:pPr>
      <w:r w:rsidRPr="002728B4">
        <w:rPr>
          <w:rFonts w:cs="Arial"/>
        </w:rPr>
        <w:t xml:space="preserve">The patient should remove lower limb clothing </w:t>
      </w:r>
      <w:r w:rsidR="00880D1E">
        <w:rPr>
          <w:rFonts w:cs="Arial"/>
        </w:rPr>
        <w:t xml:space="preserve">to expose the leg from the groin to the ankle. The examination is performed </w:t>
      </w:r>
      <w:r w:rsidRPr="002728B4">
        <w:rPr>
          <w:rFonts w:cs="Arial"/>
        </w:rPr>
        <w:t xml:space="preserve">supine with the leg </w:t>
      </w:r>
      <w:r w:rsidR="002E1287">
        <w:rPr>
          <w:rFonts w:cs="Arial"/>
        </w:rPr>
        <w:t>externally rotated; the patient’s position may need to be altered to obtain adequate views of the popliteal artery.</w:t>
      </w:r>
    </w:p>
    <w:p w:rsidR="002E1287" w:rsidRDefault="002E1287"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Procedure</w:t>
      </w:r>
    </w:p>
    <w:p w:rsidR="00E120F6" w:rsidRDefault="00C315D7" w:rsidP="00251F68">
      <w:pPr>
        <w:pStyle w:val="Style1"/>
        <w:jc w:val="both"/>
        <w:rPr>
          <w:rFonts w:cs="Arial"/>
        </w:rPr>
      </w:pPr>
      <w:r>
        <w:rPr>
          <w:rFonts w:cs="Arial"/>
        </w:rPr>
        <w:t xml:space="preserve">The examination can be of one limb or both depending in the patients symptoms. The scan should generally </w:t>
      </w:r>
      <w:r w:rsidR="001D33A0" w:rsidRPr="002728B4">
        <w:rPr>
          <w:rFonts w:cs="Arial"/>
        </w:rPr>
        <w:t xml:space="preserve">start at the </w:t>
      </w:r>
      <w:r>
        <w:rPr>
          <w:rFonts w:cs="Arial"/>
        </w:rPr>
        <w:t xml:space="preserve">level of the </w:t>
      </w:r>
      <w:r w:rsidR="002E1287">
        <w:rPr>
          <w:rFonts w:cs="Arial"/>
        </w:rPr>
        <w:t>common femoral artery</w:t>
      </w:r>
      <w:r w:rsidR="00E120F6">
        <w:rPr>
          <w:rFonts w:cs="Arial"/>
        </w:rPr>
        <w:t xml:space="preserve"> </w:t>
      </w:r>
      <w:r w:rsidR="002E1287">
        <w:rPr>
          <w:rFonts w:cs="Arial"/>
        </w:rPr>
        <w:t>(</w:t>
      </w:r>
      <w:r w:rsidR="001D33A0" w:rsidRPr="002728B4">
        <w:rPr>
          <w:rFonts w:cs="Arial"/>
        </w:rPr>
        <w:t>CFA</w:t>
      </w:r>
      <w:r w:rsidR="002E1287">
        <w:rPr>
          <w:rFonts w:cs="Arial"/>
        </w:rPr>
        <w:t>)</w:t>
      </w:r>
      <w:r w:rsidR="001D33A0" w:rsidRPr="002728B4">
        <w:rPr>
          <w:rFonts w:cs="Arial"/>
        </w:rPr>
        <w:t xml:space="preserve"> and the arteries should be imaged </w:t>
      </w:r>
      <w:r w:rsidR="002E1287">
        <w:rPr>
          <w:rFonts w:cs="Arial"/>
        </w:rPr>
        <w:t xml:space="preserve">from groin </w:t>
      </w:r>
      <w:r w:rsidR="001D33A0" w:rsidRPr="002728B4">
        <w:rPr>
          <w:rFonts w:cs="Arial"/>
        </w:rPr>
        <w:t xml:space="preserve">to the ankle.  </w:t>
      </w:r>
    </w:p>
    <w:p w:rsidR="000B1800" w:rsidRPr="002728B4" w:rsidRDefault="000B1800" w:rsidP="000B1800">
      <w:pPr>
        <w:pStyle w:val="Style1"/>
        <w:jc w:val="both"/>
        <w:rPr>
          <w:rFonts w:cs="Arial"/>
        </w:rPr>
      </w:pPr>
      <w:r w:rsidRPr="002728B4">
        <w:rPr>
          <w:rFonts w:cs="Arial"/>
        </w:rPr>
        <w:lastRenderedPageBreak/>
        <w:t xml:space="preserve">If </w:t>
      </w:r>
      <w:proofErr w:type="spellStart"/>
      <w:r w:rsidRPr="002728B4">
        <w:rPr>
          <w:rFonts w:cs="Arial"/>
        </w:rPr>
        <w:t>triphasic</w:t>
      </w:r>
      <w:proofErr w:type="spellEnd"/>
      <w:r w:rsidRPr="002728B4">
        <w:rPr>
          <w:rFonts w:cs="Arial"/>
        </w:rPr>
        <w:t xml:space="preserve"> waveforms were not obtained from the CFA, or there is an increased rise time/acceleration time, &gt;100ms, (Oates, 2001), or there is clinical suspicion </w:t>
      </w:r>
      <w:r>
        <w:rPr>
          <w:rFonts w:cs="Arial"/>
        </w:rPr>
        <w:t xml:space="preserve">of </w:t>
      </w:r>
      <w:proofErr w:type="spellStart"/>
      <w:r>
        <w:rPr>
          <w:rFonts w:cs="Arial"/>
        </w:rPr>
        <w:t>aorto</w:t>
      </w:r>
      <w:proofErr w:type="spellEnd"/>
      <w:r>
        <w:rPr>
          <w:rFonts w:cs="Arial"/>
        </w:rPr>
        <w:t xml:space="preserve">-iliac disease then the aorta, common iliac (CIA) and external iliac artery (EIA) should also </w:t>
      </w:r>
      <w:r w:rsidRPr="002728B4">
        <w:rPr>
          <w:rFonts w:cs="Arial"/>
        </w:rPr>
        <w:t xml:space="preserve">be investigated. </w:t>
      </w:r>
    </w:p>
    <w:p w:rsidR="000B1800" w:rsidRPr="002728B4" w:rsidRDefault="000B1800" w:rsidP="000B1800">
      <w:pPr>
        <w:pStyle w:val="Style1"/>
        <w:jc w:val="both"/>
        <w:rPr>
          <w:rFonts w:cs="Arial"/>
        </w:rPr>
      </w:pPr>
      <w:r>
        <w:rPr>
          <w:rFonts w:cs="Arial"/>
        </w:rPr>
        <w:t>Y</w:t>
      </w:r>
      <w:r w:rsidRPr="002728B4">
        <w:rPr>
          <w:rFonts w:cs="Arial"/>
        </w:rPr>
        <w:t>oung patient</w:t>
      </w:r>
      <w:r w:rsidR="00233D19">
        <w:rPr>
          <w:rFonts w:cs="Arial"/>
        </w:rPr>
        <w:t>s</w:t>
      </w:r>
      <w:r w:rsidRPr="002728B4">
        <w:rPr>
          <w:rFonts w:cs="Arial"/>
        </w:rPr>
        <w:t xml:space="preserve"> and patient</w:t>
      </w:r>
      <w:r>
        <w:rPr>
          <w:rFonts w:cs="Arial"/>
        </w:rPr>
        <w:t>s</w:t>
      </w:r>
      <w:r w:rsidRPr="002728B4">
        <w:rPr>
          <w:rFonts w:cs="Arial"/>
        </w:rPr>
        <w:t xml:space="preserve"> with distal occlusive disease may have </w:t>
      </w:r>
      <w:proofErr w:type="spellStart"/>
      <w:r w:rsidRPr="002728B4">
        <w:rPr>
          <w:rFonts w:cs="Arial"/>
        </w:rPr>
        <w:t>triphasic</w:t>
      </w:r>
      <w:proofErr w:type="spellEnd"/>
      <w:r w:rsidRPr="002728B4">
        <w:rPr>
          <w:rFonts w:cs="Arial"/>
        </w:rPr>
        <w:t xml:space="preserve"> flow in CFA in the presence of ilia</w:t>
      </w:r>
      <w:r w:rsidR="00233D19">
        <w:rPr>
          <w:rFonts w:cs="Arial"/>
        </w:rPr>
        <w:t>c disease (</w:t>
      </w:r>
      <w:proofErr w:type="spellStart"/>
      <w:r w:rsidR="00233D19">
        <w:rPr>
          <w:rFonts w:cs="Arial"/>
        </w:rPr>
        <w:t>Sensier</w:t>
      </w:r>
      <w:proofErr w:type="spellEnd"/>
      <w:r w:rsidR="00233D19">
        <w:rPr>
          <w:rFonts w:cs="Arial"/>
        </w:rPr>
        <w:t xml:space="preserve"> et al, 1998) and the iliac segments may need to be examined in this group of patient.</w:t>
      </w:r>
    </w:p>
    <w:p w:rsidR="00DB7BF6" w:rsidRDefault="00DB7BF6" w:rsidP="00251F68">
      <w:pPr>
        <w:pStyle w:val="Style1"/>
        <w:jc w:val="both"/>
        <w:rPr>
          <w:rFonts w:cs="Arial"/>
        </w:rPr>
      </w:pPr>
      <w:r>
        <w:rPr>
          <w:rFonts w:cs="Arial"/>
        </w:rPr>
        <w:t>If there is disease in the CIA/EIA or CFA then the contralateral CFA +/- CIA and EIA should be accessed to determine patency for radiological access.</w:t>
      </w:r>
    </w:p>
    <w:p w:rsidR="00DB7BF6" w:rsidRDefault="00DB7BF6" w:rsidP="00251F68">
      <w:pPr>
        <w:pStyle w:val="Style1"/>
        <w:jc w:val="both"/>
        <w:rPr>
          <w:rFonts w:cs="Arial"/>
        </w:rPr>
      </w:pPr>
      <w:r>
        <w:rPr>
          <w:rFonts w:cs="Arial"/>
        </w:rPr>
        <w:t xml:space="preserve">If both anterior </w:t>
      </w:r>
      <w:proofErr w:type="spellStart"/>
      <w:r>
        <w:rPr>
          <w:rFonts w:cs="Arial"/>
        </w:rPr>
        <w:t>tibial</w:t>
      </w:r>
      <w:proofErr w:type="spellEnd"/>
      <w:r>
        <w:rPr>
          <w:rFonts w:cs="Arial"/>
        </w:rPr>
        <w:t xml:space="preserve"> (AT) and posterior </w:t>
      </w:r>
      <w:proofErr w:type="spellStart"/>
      <w:r>
        <w:rPr>
          <w:rFonts w:cs="Arial"/>
        </w:rPr>
        <w:t>tibial</w:t>
      </w:r>
      <w:proofErr w:type="spellEnd"/>
      <w:r>
        <w:rPr>
          <w:rFonts w:cs="Arial"/>
        </w:rPr>
        <w:t xml:space="preserve"> (PT) vessels are patent </w:t>
      </w:r>
      <w:r w:rsidR="00233D19">
        <w:rPr>
          <w:rFonts w:cs="Arial"/>
        </w:rPr>
        <w:t xml:space="preserve">it </w:t>
      </w:r>
      <w:r>
        <w:rPr>
          <w:rFonts w:cs="Arial"/>
        </w:rPr>
        <w:t xml:space="preserve">is not usually necessary to access the peroneal vessel as well.  </w:t>
      </w:r>
    </w:p>
    <w:p w:rsidR="00DB7BF6" w:rsidRPr="002728B4" w:rsidRDefault="00DB7BF6"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Interpretation and grading of the disease</w:t>
      </w:r>
    </w:p>
    <w:p w:rsidR="001D33A0" w:rsidRPr="002728B4" w:rsidRDefault="001D33A0" w:rsidP="00251F68">
      <w:pPr>
        <w:pStyle w:val="Style1"/>
        <w:jc w:val="both"/>
        <w:rPr>
          <w:rFonts w:cs="Arial"/>
        </w:rPr>
      </w:pPr>
      <w:r w:rsidRPr="002728B4">
        <w:rPr>
          <w:rFonts w:cs="Arial"/>
        </w:rPr>
        <w:t>All segments should be imaged in order to determine the patency, stenosis, presence of disease and aneurismal dilatations with a view to producing a site-specific, representative map.</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r w:rsidRPr="002728B4">
        <w:rPr>
          <w:rFonts w:cs="Arial"/>
        </w:rPr>
        <w:t>Velocities</w:t>
      </w:r>
      <w:r w:rsidR="00B624A1">
        <w:rPr>
          <w:rFonts w:cs="Arial"/>
        </w:rPr>
        <w:t xml:space="preserve"> and </w:t>
      </w:r>
      <w:proofErr w:type="spellStart"/>
      <w:r w:rsidR="00B624A1">
        <w:rPr>
          <w:rFonts w:cs="Arial"/>
        </w:rPr>
        <w:t>phasisity</w:t>
      </w:r>
      <w:proofErr w:type="spellEnd"/>
      <w:r w:rsidR="00B624A1">
        <w:rPr>
          <w:rFonts w:cs="Arial"/>
        </w:rPr>
        <w:t xml:space="preserve"> of waveforms</w:t>
      </w:r>
      <w:r w:rsidRPr="002728B4">
        <w:rPr>
          <w:rFonts w:cs="Arial"/>
        </w:rPr>
        <w:t xml:space="preserve"> should be recorded at various points along the arterial tree</w:t>
      </w:r>
      <w:r w:rsidR="00853F5B">
        <w:rPr>
          <w:rFonts w:cs="Arial"/>
        </w:rPr>
        <w:t xml:space="preserve">, specifically CFA, </w:t>
      </w:r>
      <w:proofErr w:type="spellStart"/>
      <w:r w:rsidR="00853F5B">
        <w:rPr>
          <w:rFonts w:cs="Arial"/>
        </w:rPr>
        <w:t>profunda</w:t>
      </w:r>
      <w:proofErr w:type="spellEnd"/>
      <w:r w:rsidR="00233D19">
        <w:rPr>
          <w:rFonts w:cs="Arial"/>
        </w:rPr>
        <w:t xml:space="preserve"> </w:t>
      </w:r>
      <w:proofErr w:type="spellStart"/>
      <w:r w:rsidR="00853F5B">
        <w:rPr>
          <w:rFonts w:cs="Arial"/>
        </w:rPr>
        <w:t>femoris</w:t>
      </w:r>
      <w:proofErr w:type="spellEnd"/>
      <w:r w:rsidR="00853F5B">
        <w:rPr>
          <w:rFonts w:cs="Arial"/>
        </w:rPr>
        <w:t xml:space="preserve"> (PFA)</w:t>
      </w:r>
      <w:r w:rsidR="00B624A1">
        <w:rPr>
          <w:rFonts w:cs="Arial"/>
        </w:rPr>
        <w:t xml:space="preserve"> origin</w:t>
      </w:r>
      <w:r w:rsidR="00853F5B">
        <w:rPr>
          <w:rFonts w:cs="Arial"/>
        </w:rPr>
        <w:t>, superficial femoral (SFA) origin and distally, popliteal artery (</w:t>
      </w:r>
      <w:proofErr w:type="spellStart"/>
      <w:r w:rsidR="00853F5B">
        <w:rPr>
          <w:rFonts w:cs="Arial"/>
        </w:rPr>
        <w:t>PopA</w:t>
      </w:r>
      <w:proofErr w:type="spellEnd"/>
      <w:r w:rsidR="00853F5B">
        <w:rPr>
          <w:rFonts w:cs="Arial"/>
        </w:rPr>
        <w:t xml:space="preserve">) distally, AT and PT distally. For areas of </w:t>
      </w:r>
      <w:r w:rsidR="00B624A1">
        <w:rPr>
          <w:rFonts w:cs="Arial"/>
        </w:rPr>
        <w:t xml:space="preserve">stenosis the highest velocity through the stenosis and the velocity approximately 2cm proximal to the stenosis should be recorded. </w:t>
      </w:r>
      <w:r w:rsidRPr="002728B4">
        <w:rPr>
          <w:rFonts w:cs="Arial"/>
        </w:rPr>
        <w:t xml:space="preserve">  </w:t>
      </w:r>
      <w:r w:rsidR="00B624A1">
        <w:rPr>
          <w:rFonts w:cs="Arial"/>
        </w:rPr>
        <w:t>Stenosis should be graded using the following v</w:t>
      </w:r>
      <w:r w:rsidRPr="002728B4">
        <w:rPr>
          <w:rFonts w:cs="Arial"/>
        </w:rPr>
        <w:t>elocities ratios:</w:t>
      </w:r>
    </w:p>
    <w:p w:rsidR="001D33A0" w:rsidRPr="002728B4" w:rsidRDefault="001D33A0" w:rsidP="00251F68">
      <w:pPr>
        <w:pStyle w:val="Style1"/>
        <w:jc w:val="both"/>
        <w:rPr>
          <w:rFonts w:cs="Arial"/>
        </w:rPr>
      </w:pP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3392"/>
      </w:tblGrid>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b/>
              </w:rPr>
              <w:t>Velocity Ratio</w:t>
            </w:r>
          </w:p>
        </w:tc>
        <w:tc>
          <w:tcPr>
            <w:tcW w:w="3392" w:type="dxa"/>
            <w:shd w:val="clear" w:color="auto" w:fill="auto"/>
          </w:tcPr>
          <w:p w:rsidR="001D33A0" w:rsidRPr="002728B4" w:rsidRDefault="001D33A0" w:rsidP="00251F68">
            <w:pPr>
              <w:pStyle w:val="Style1"/>
              <w:jc w:val="both"/>
              <w:rPr>
                <w:rFonts w:eastAsia="Calibri" w:cs="Arial"/>
                <w:b/>
              </w:rPr>
            </w:pPr>
            <w:r w:rsidRPr="002728B4">
              <w:rPr>
                <w:rFonts w:eastAsia="Calibri" w:cs="Arial"/>
                <w:b/>
              </w:rPr>
              <w:t>Diameter reduction</w:t>
            </w:r>
          </w:p>
        </w:tc>
      </w:tr>
      <w:tr w:rsidR="001D33A0" w:rsidRPr="002728B4" w:rsidTr="00D2409B">
        <w:trPr>
          <w:trHeight w:val="317"/>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&lt;2</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0 – 49%</w:t>
            </w:r>
          </w:p>
        </w:tc>
      </w:tr>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&gt;2</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50 – 74%</w:t>
            </w:r>
          </w:p>
        </w:tc>
      </w:tr>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&gt;4</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75 – 99%</w:t>
            </w:r>
          </w:p>
        </w:tc>
      </w:tr>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No flow detected</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Occluded</w:t>
            </w:r>
          </w:p>
        </w:tc>
      </w:tr>
    </w:tbl>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Reporting of the results</w:t>
      </w:r>
    </w:p>
    <w:p w:rsidR="001D33A0" w:rsidRPr="002728B4" w:rsidRDefault="001D33A0" w:rsidP="00251F68">
      <w:pPr>
        <w:pStyle w:val="Style1"/>
        <w:jc w:val="both"/>
        <w:rPr>
          <w:rFonts w:cs="Arial"/>
        </w:rPr>
      </w:pPr>
      <w:r w:rsidRPr="002728B4">
        <w:rPr>
          <w:rFonts w:cs="Arial"/>
        </w:rPr>
        <w:t xml:space="preserve">The report should be recorded on an arterial duplex form.  Flow velocities and the </w:t>
      </w:r>
      <w:proofErr w:type="spellStart"/>
      <w:r w:rsidRPr="002728B4">
        <w:rPr>
          <w:rFonts w:cs="Arial"/>
        </w:rPr>
        <w:t>phasicity</w:t>
      </w:r>
      <w:proofErr w:type="spellEnd"/>
      <w:r w:rsidRPr="002728B4">
        <w:rPr>
          <w:rFonts w:cs="Arial"/>
        </w:rPr>
        <w:t xml:space="preserve"> of the waveform, together with the location and degree of stenosis/occlusions should be recorded on the diagram.  The length of occlusions and dimeter of occluded vessels should also be included to help in treatment planning. The diameters of arteries if abnormal (larger or smaller than average diameters) should also be included.</w:t>
      </w:r>
    </w:p>
    <w:p w:rsidR="001D33A0" w:rsidRPr="002728B4" w:rsidRDefault="001D33A0" w:rsidP="00251F68">
      <w:pPr>
        <w:pStyle w:val="Style1"/>
        <w:jc w:val="both"/>
        <w:rPr>
          <w:rFonts w:cs="Arial"/>
        </w:rPr>
      </w:pPr>
      <w:r w:rsidRPr="002728B4">
        <w:rPr>
          <w:rFonts w:cs="Arial"/>
        </w:rPr>
        <w:t xml:space="preserve">The written report should describe the findings; giving site of and reasons for </w:t>
      </w:r>
      <w:r w:rsidR="000851F7">
        <w:rPr>
          <w:rFonts w:cs="Arial"/>
        </w:rPr>
        <w:t xml:space="preserve">any </w:t>
      </w:r>
      <w:r w:rsidRPr="002728B4">
        <w:rPr>
          <w:rFonts w:cs="Arial"/>
        </w:rPr>
        <w:t>sub-optimal</w:t>
      </w:r>
      <w:r w:rsidR="000851F7">
        <w:rPr>
          <w:rFonts w:cs="Arial"/>
        </w:rPr>
        <w:t xml:space="preserve">  </w:t>
      </w:r>
      <w:r w:rsidRPr="002728B4">
        <w:rPr>
          <w:rFonts w:cs="Arial"/>
        </w:rPr>
        <w:t xml:space="preserve"> </w:t>
      </w:r>
      <w:r w:rsidR="000851F7">
        <w:rPr>
          <w:rFonts w:cs="Arial"/>
        </w:rPr>
        <w:t xml:space="preserve">areas </w:t>
      </w:r>
      <w:r w:rsidR="007E1F24">
        <w:rPr>
          <w:rFonts w:cs="Arial"/>
        </w:rPr>
        <w:t>of the</w:t>
      </w:r>
      <w:r w:rsidR="000851F7">
        <w:rPr>
          <w:rFonts w:cs="Arial"/>
        </w:rPr>
        <w:t xml:space="preserve"> scan, or vessels not imaged.</w:t>
      </w:r>
    </w:p>
    <w:p w:rsidR="001D33A0" w:rsidRPr="002728B4" w:rsidRDefault="000851F7" w:rsidP="00251F68">
      <w:pPr>
        <w:pStyle w:val="Style1"/>
        <w:jc w:val="both"/>
        <w:rPr>
          <w:rFonts w:cs="Arial"/>
        </w:rPr>
      </w:pPr>
      <w:r>
        <w:rPr>
          <w:rFonts w:cs="Arial"/>
          <w:u w:val="single"/>
        </w:rPr>
        <w:t xml:space="preserve"> </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References</w:t>
      </w:r>
    </w:p>
    <w:p w:rsidR="001D33A0" w:rsidRPr="002728B4" w:rsidRDefault="001D33A0" w:rsidP="00251F68">
      <w:pPr>
        <w:jc w:val="both"/>
        <w:rPr>
          <w:rFonts w:ascii="Arial" w:hAnsi="Arial" w:cs="Arial"/>
          <w:sz w:val="24"/>
          <w:szCs w:val="24"/>
        </w:rPr>
      </w:pPr>
      <w:r w:rsidRPr="002728B4">
        <w:rPr>
          <w:rFonts w:ascii="Arial" w:hAnsi="Arial" w:cs="Arial"/>
          <w:sz w:val="24"/>
          <w:szCs w:val="24"/>
        </w:rPr>
        <w:lastRenderedPageBreak/>
        <w:t xml:space="preserve">Oates, C: Cardiovascular </w:t>
      </w:r>
      <w:proofErr w:type="spellStart"/>
      <w:r w:rsidRPr="002728B4">
        <w:rPr>
          <w:rFonts w:ascii="Arial" w:hAnsi="Arial" w:cs="Arial"/>
          <w:sz w:val="24"/>
          <w:szCs w:val="24"/>
        </w:rPr>
        <w:t>Haemodynamics</w:t>
      </w:r>
      <w:proofErr w:type="spellEnd"/>
      <w:r w:rsidRPr="002728B4">
        <w:rPr>
          <w:rFonts w:ascii="Arial" w:hAnsi="Arial" w:cs="Arial"/>
          <w:sz w:val="24"/>
          <w:szCs w:val="24"/>
        </w:rPr>
        <w:t xml:space="preserve"> and Doppler Waveforms Explained. 2001 Greenwich Medical Media Ltd</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Kohler TR, Nance DR, Cramer MM, </w:t>
      </w:r>
      <w:proofErr w:type="spellStart"/>
      <w:r w:rsidRPr="002728B4">
        <w:rPr>
          <w:rFonts w:ascii="Arial" w:hAnsi="Arial" w:cs="Arial"/>
          <w:sz w:val="24"/>
          <w:szCs w:val="24"/>
        </w:rPr>
        <w:t>Vandenburghe</w:t>
      </w:r>
      <w:proofErr w:type="spellEnd"/>
      <w:r w:rsidRPr="002728B4">
        <w:rPr>
          <w:rFonts w:ascii="Arial" w:hAnsi="Arial" w:cs="Arial"/>
          <w:sz w:val="24"/>
          <w:szCs w:val="24"/>
        </w:rPr>
        <w:t xml:space="preserve"> N, </w:t>
      </w:r>
      <w:proofErr w:type="spellStart"/>
      <w:r w:rsidRPr="002728B4">
        <w:rPr>
          <w:rFonts w:ascii="Arial" w:hAnsi="Arial" w:cs="Arial"/>
          <w:sz w:val="24"/>
          <w:szCs w:val="24"/>
        </w:rPr>
        <w:t>Strandness</w:t>
      </w:r>
      <w:proofErr w:type="spellEnd"/>
      <w:r w:rsidRPr="002728B4">
        <w:rPr>
          <w:rFonts w:ascii="Arial" w:hAnsi="Arial" w:cs="Arial"/>
          <w:sz w:val="24"/>
          <w:szCs w:val="24"/>
        </w:rPr>
        <w:t xml:space="preserve"> DE: Duplex scanning for diagnosis of </w:t>
      </w:r>
      <w:proofErr w:type="spellStart"/>
      <w:r w:rsidRPr="002728B4">
        <w:rPr>
          <w:rFonts w:ascii="Arial" w:hAnsi="Arial" w:cs="Arial"/>
          <w:sz w:val="24"/>
          <w:szCs w:val="24"/>
        </w:rPr>
        <w:t>aortoiliac</w:t>
      </w:r>
      <w:proofErr w:type="spellEnd"/>
      <w:r w:rsidRPr="002728B4">
        <w:rPr>
          <w:rFonts w:ascii="Arial" w:hAnsi="Arial" w:cs="Arial"/>
          <w:sz w:val="24"/>
          <w:szCs w:val="24"/>
        </w:rPr>
        <w:t xml:space="preserve"> and </w:t>
      </w:r>
      <w:proofErr w:type="spellStart"/>
      <w:r w:rsidRPr="002728B4">
        <w:rPr>
          <w:rFonts w:ascii="Arial" w:hAnsi="Arial" w:cs="Arial"/>
          <w:sz w:val="24"/>
          <w:szCs w:val="24"/>
        </w:rPr>
        <w:t>femoropopliteal</w:t>
      </w:r>
      <w:proofErr w:type="spellEnd"/>
      <w:r w:rsidRPr="002728B4">
        <w:rPr>
          <w:rFonts w:ascii="Arial" w:hAnsi="Arial" w:cs="Arial"/>
          <w:sz w:val="24"/>
          <w:szCs w:val="24"/>
        </w:rPr>
        <w:t xml:space="preserve"> disease. A prospective study. Circulation 76:1074-1080 (1987).</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roofErr w:type="spellStart"/>
      <w:r w:rsidRPr="002728B4">
        <w:rPr>
          <w:rFonts w:ascii="Arial" w:hAnsi="Arial" w:cs="Arial"/>
          <w:sz w:val="24"/>
          <w:szCs w:val="24"/>
        </w:rPr>
        <w:t>Sensier</w:t>
      </w:r>
      <w:proofErr w:type="spellEnd"/>
      <w:r w:rsidRPr="002728B4">
        <w:rPr>
          <w:rFonts w:ascii="Arial" w:hAnsi="Arial" w:cs="Arial"/>
          <w:sz w:val="24"/>
          <w:szCs w:val="24"/>
        </w:rPr>
        <w:t>, Y, Bell, P, London, N, (1998) “</w:t>
      </w:r>
      <w:proofErr w:type="gramStart"/>
      <w:r w:rsidRPr="002728B4">
        <w:rPr>
          <w:rFonts w:ascii="Arial" w:hAnsi="Arial" w:cs="Arial"/>
          <w:sz w:val="24"/>
          <w:szCs w:val="24"/>
        </w:rPr>
        <w:t>The</w:t>
      </w:r>
      <w:proofErr w:type="gramEnd"/>
      <w:r w:rsidRPr="002728B4">
        <w:rPr>
          <w:rFonts w:ascii="Arial" w:hAnsi="Arial" w:cs="Arial"/>
          <w:sz w:val="24"/>
          <w:szCs w:val="24"/>
        </w:rPr>
        <w:t xml:space="preserve"> ability of qualitative assessment of the common femoral </w:t>
      </w:r>
      <w:proofErr w:type="spellStart"/>
      <w:r w:rsidRPr="002728B4">
        <w:rPr>
          <w:rFonts w:ascii="Arial" w:hAnsi="Arial" w:cs="Arial"/>
          <w:sz w:val="24"/>
          <w:szCs w:val="24"/>
        </w:rPr>
        <w:t>doppler</w:t>
      </w:r>
      <w:proofErr w:type="spellEnd"/>
      <w:r w:rsidRPr="002728B4">
        <w:rPr>
          <w:rFonts w:ascii="Arial" w:hAnsi="Arial" w:cs="Arial"/>
          <w:sz w:val="24"/>
          <w:szCs w:val="24"/>
        </w:rPr>
        <w:t xml:space="preserve"> waveform to screen for significant </w:t>
      </w:r>
      <w:proofErr w:type="spellStart"/>
      <w:r w:rsidRPr="002728B4">
        <w:rPr>
          <w:rFonts w:ascii="Arial" w:hAnsi="Arial" w:cs="Arial"/>
          <w:sz w:val="24"/>
          <w:szCs w:val="24"/>
        </w:rPr>
        <w:t>aortoiliac</w:t>
      </w:r>
      <w:proofErr w:type="spellEnd"/>
      <w:r w:rsidRPr="002728B4">
        <w:rPr>
          <w:rFonts w:ascii="Arial" w:hAnsi="Arial" w:cs="Arial"/>
          <w:sz w:val="24"/>
          <w:szCs w:val="24"/>
        </w:rPr>
        <w:t xml:space="preserve"> disease.’ European Journal of Vascular and Endovascular Surgery. 15(4): 357-64.</w:t>
      </w:r>
    </w:p>
    <w:p w:rsidR="001D33A0" w:rsidRPr="002728B4" w:rsidRDefault="001D33A0" w:rsidP="00251F68">
      <w:pPr>
        <w:pStyle w:val="Style1"/>
        <w:jc w:val="both"/>
        <w:rPr>
          <w:rFonts w:cs="Arial"/>
          <w:u w:val="single"/>
        </w:rPr>
      </w:pPr>
    </w:p>
    <w:p w:rsidR="000851F7" w:rsidRDefault="000851F7" w:rsidP="00251F68">
      <w:pPr>
        <w:pStyle w:val="Style1"/>
        <w:jc w:val="both"/>
        <w:rPr>
          <w:rFonts w:cs="Arial"/>
          <w:u w:val="single"/>
        </w:rPr>
      </w:pPr>
      <w:r>
        <w:rPr>
          <w:rFonts w:cs="Arial"/>
          <w:u w:val="single"/>
        </w:rPr>
        <w:t xml:space="preserve">Resources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Society for Vascular Ultrasound Vascular Technology Professional Performance Guidelines Lower Limb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Extremity Venous Duplex Evaluation 2011 www.svunet.org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American Institute of Ultrasound in Medicine Practice Guideline for the Performance of Peripheral Venous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Ultrasound Examinations 2010 www.aium.org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Australasian Society for Ultrasound in Medicine Policies and Statements D20 Peripheral Venous Ultrasound </w:t>
      </w:r>
    </w:p>
    <w:p w:rsidR="001D33A0" w:rsidRPr="002728B4" w:rsidRDefault="000851F7" w:rsidP="000851F7">
      <w:pPr>
        <w:jc w:val="both"/>
        <w:rPr>
          <w:rFonts w:ascii="Arial" w:hAnsi="Arial" w:cs="Arial"/>
          <w:sz w:val="24"/>
          <w:szCs w:val="24"/>
        </w:rPr>
      </w:pPr>
      <w:r w:rsidRPr="000851F7">
        <w:rPr>
          <w:rFonts w:ascii="Arial" w:hAnsi="Arial" w:cs="Arial"/>
          <w:color w:val="000000"/>
          <w:lang w:eastAsia="en-GB"/>
        </w:rPr>
        <w:t>2007 www.asum.com.au</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9612B5" w:rsidRDefault="009612B5">
      <w:pPr>
        <w:rPr>
          <w:rFonts w:ascii="Arial" w:hAnsi="Arial" w:cs="Arial"/>
          <w:b/>
          <w:sz w:val="24"/>
          <w:szCs w:val="24"/>
        </w:rPr>
      </w:pPr>
    </w:p>
    <w:p w:rsidR="007936F3" w:rsidRPr="002728B4" w:rsidRDefault="007936F3" w:rsidP="007936F3">
      <w:pPr>
        <w:jc w:val="both"/>
        <w:rPr>
          <w:rFonts w:ascii="Arial" w:hAnsi="Arial" w:cs="Arial"/>
          <w:b/>
          <w:sz w:val="24"/>
          <w:szCs w:val="24"/>
        </w:rPr>
      </w:pPr>
      <w:r w:rsidRPr="002728B4">
        <w:rPr>
          <w:rFonts w:ascii="Arial" w:hAnsi="Arial" w:cs="Arial"/>
          <w:b/>
          <w:sz w:val="24"/>
          <w:szCs w:val="24"/>
        </w:rPr>
        <w:lastRenderedPageBreak/>
        <w:t>Carotid Artery Assessment</w:t>
      </w:r>
    </w:p>
    <w:p w:rsidR="007936F3" w:rsidRPr="002728B4" w:rsidRDefault="007936F3" w:rsidP="007936F3">
      <w:pPr>
        <w:jc w:val="both"/>
        <w:rPr>
          <w:rFonts w:ascii="Arial" w:hAnsi="Arial" w:cs="Arial"/>
          <w:sz w:val="24"/>
          <w:szCs w:val="24"/>
        </w:rPr>
      </w:pPr>
    </w:p>
    <w:p w:rsidR="007936F3" w:rsidRPr="002728B4" w:rsidRDefault="007936F3" w:rsidP="007936F3">
      <w:pPr>
        <w:pStyle w:val="Default"/>
        <w:jc w:val="both"/>
      </w:pPr>
    </w:p>
    <w:p w:rsidR="007936F3" w:rsidRPr="002728B4" w:rsidRDefault="007936F3" w:rsidP="007936F3">
      <w:pPr>
        <w:pStyle w:val="Default"/>
        <w:jc w:val="both"/>
      </w:pPr>
      <w:r w:rsidRPr="002728B4">
        <w:rPr>
          <w:b/>
          <w:bCs/>
        </w:rPr>
        <w:t xml:space="preserve">Purpose </w:t>
      </w:r>
    </w:p>
    <w:p w:rsidR="007936F3" w:rsidRPr="002728B4" w:rsidRDefault="007936F3" w:rsidP="007936F3">
      <w:pPr>
        <w:pStyle w:val="Default"/>
        <w:jc w:val="both"/>
      </w:pPr>
      <w:proofErr w:type="spellStart"/>
      <w:r w:rsidRPr="002728B4">
        <w:t>Extracranial</w:t>
      </w:r>
      <w:proofErr w:type="spellEnd"/>
      <w:r w:rsidRPr="002728B4">
        <w:t xml:space="preserve"> cerebrovascular Duplex ultrasound examinations are carried out to assess for the presence of pathology and the haemodynamic status of the common carotid artery (CCA), internal carotid artery (ICA) external carotid artery (ECA) and vertebral artery. The department will accept direct referrals from Vascular Surgery, Stroke Medicine and Neurology. </w:t>
      </w: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r w:rsidRPr="002728B4">
        <w:rPr>
          <w:b/>
          <w:bCs/>
        </w:rPr>
        <w:t xml:space="preserve">Common Indications </w:t>
      </w:r>
    </w:p>
    <w:p w:rsidR="007936F3" w:rsidRPr="002728B4" w:rsidRDefault="007936F3" w:rsidP="00B737E9">
      <w:pPr>
        <w:pStyle w:val="Default"/>
        <w:numPr>
          <w:ilvl w:val="0"/>
          <w:numId w:val="28"/>
        </w:numPr>
        <w:jc w:val="both"/>
      </w:pPr>
      <w:r w:rsidRPr="002728B4">
        <w:t xml:space="preserve">Common indications for performance of this examination can include: </w:t>
      </w:r>
    </w:p>
    <w:p w:rsidR="007936F3" w:rsidRPr="002728B4" w:rsidRDefault="007936F3" w:rsidP="00B737E9">
      <w:pPr>
        <w:pStyle w:val="Default"/>
        <w:numPr>
          <w:ilvl w:val="0"/>
          <w:numId w:val="28"/>
        </w:numPr>
        <w:jc w:val="both"/>
      </w:pPr>
      <w:r w:rsidRPr="002728B4">
        <w:t xml:space="preserve">Transient ischemic attacks (TIA) </w:t>
      </w:r>
    </w:p>
    <w:p w:rsidR="007936F3" w:rsidRPr="002728B4" w:rsidRDefault="007936F3" w:rsidP="00B737E9">
      <w:pPr>
        <w:pStyle w:val="Default"/>
        <w:numPr>
          <w:ilvl w:val="0"/>
          <w:numId w:val="28"/>
        </w:numPr>
        <w:jc w:val="both"/>
      </w:pPr>
      <w:proofErr w:type="spellStart"/>
      <w:r w:rsidRPr="002728B4">
        <w:t>Amaurosis</w:t>
      </w:r>
      <w:proofErr w:type="spellEnd"/>
      <w:r w:rsidRPr="002728B4">
        <w:t xml:space="preserve"> </w:t>
      </w:r>
      <w:proofErr w:type="spellStart"/>
      <w:r w:rsidRPr="002728B4">
        <w:t>fugax</w:t>
      </w:r>
      <w:proofErr w:type="spellEnd"/>
      <w:r w:rsidRPr="002728B4">
        <w:t xml:space="preserve"> </w:t>
      </w:r>
    </w:p>
    <w:p w:rsidR="007936F3" w:rsidRPr="002728B4" w:rsidRDefault="007936F3" w:rsidP="00B737E9">
      <w:pPr>
        <w:pStyle w:val="Default"/>
        <w:numPr>
          <w:ilvl w:val="0"/>
          <w:numId w:val="28"/>
        </w:numPr>
        <w:jc w:val="both"/>
      </w:pPr>
      <w:r w:rsidRPr="002728B4">
        <w:t xml:space="preserve">Cerebrovascular Accident (CVA) </w:t>
      </w:r>
    </w:p>
    <w:p w:rsidR="007936F3" w:rsidRPr="002728B4" w:rsidRDefault="007936F3" w:rsidP="00B737E9">
      <w:pPr>
        <w:pStyle w:val="Default"/>
        <w:numPr>
          <w:ilvl w:val="0"/>
          <w:numId w:val="28"/>
        </w:numPr>
        <w:jc w:val="both"/>
      </w:pPr>
      <w:r w:rsidRPr="002728B4">
        <w:t xml:space="preserve">Follow-up of known carotid stenosis  </w:t>
      </w:r>
    </w:p>
    <w:p w:rsidR="007936F3" w:rsidRPr="002728B4" w:rsidRDefault="007936F3" w:rsidP="00B737E9">
      <w:pPr>
        <w:pStyle w:val="Default"/>
        <w:numPr>
          <w:ilvl w:val="0"/>
          <w:numId w:val="28"/>
        </w:numPr>
        <w:jc w:val="both"/>
      </w:pPr>
      <w:r w:rsidRPr="002728B4">
        <w:t xml:space="preserve">Post intervention follow-up e.g. carotid endarterectomy, stent or bypass </w:t>
      </w:r>
    </w:p>
    <w:p w:rsidR="007936F3" w:rsidRPr="002728B4" w:rsidRDefault="007936F3" w:rsidP="00B737E9">
      <w:pPr>
        <w:pStyle w:val="Default"/>
        <w:numPr>
          <w:ilvl w:val="0"/>
          <w:numId w:val="28"/>
        </w:numPr>
        <w:jc w:val="both"/>
      </w:pPr>
      <w:r w:rsidRPr="002728B4">
        <w:t xml:space="preserve">Trauma in the distribution of the carotid artery e.g. suspected dissection, arteriovenous fistula or pseudo aneurysm </w:t>
      </w:r>
    </w:p>
    <w:p w:rsidR="007936F3" w:rsidRPr="002728B4" w:rsidRDefault="007936F3" w:rsidP="00B737E9">
      <w:pPr>
        <w:pStyle w:val="Default"/>
        <w:numPr>
          <w:ilvl w:val="0"/>
          <w:numId w:val="28"/>
        </w:numPr>
        <w:tabs>
          <w:tab w:val="left" w:pos="2955"/>
        </w:tabs>
        <w:jc w:val="both"/>
      </w:pPr>
      <w:r w:rsidRPr="002728B4">
        <w:t xml:space="preserve">Pulsatile neck masses </w:t>
      </w:r>
      <w:r w:rsidRPr="002728B4">
        <w:tab/>
      </w:r>
    </w:p>
    <w:p w:rsidR="007936F3" w:rsidRPr="002728B4" w:rsidRDefault="007936F3" w:rsidP="00B737E9">
      <w:pPr>
        <w:pStyle w:val="Default"/>
        <w:numPr>
          <w:ilvl w:val="0"/>
          <w:numId w:val="28"/>
        </w:numPr>
        <w:jc w:val="both"/>
      </w:pPr>
      <w:r w:rsidRPr="002728B4">
        <w:t xml:space="preserve">Evaluation of suspected subclavian steal syndrome </w:t>
      </w:r>
    </w:p>
    <w:p w:rsidR="007936F3" w:rsidRPr="002728B4" w:rsidRDefault="007936F3" w:rsidP="007936F3">
      <w:pPr>
        <w:pStyle w:val="Default"/>
        <w:jc w:val="both"/>
      </w:pPr>
    </w:p>
    <w:p w:rsidR="007936F3" w:rsidRPr="002728B4" w:rsidRDefault="007936F3" w:rsidP="007936F3">
      <w:pPr>
        <w:pStyle w:val="Default"/>
        <w:jc w:val="both"/>
        <w:rPr>
          <w:b/>
          <w:bCs/>
        </w:rPr>
      </w:pPr>
    </w:p>
    <w:p w:rsidR="007936F3" w:rsidRPr="002728B4" w:rsidRDefault="007936F3" w:rsidP="007936F3">
      <w:pPr>
        <w:pStyle w:val="Default"/>
        <w:jc w:val="both"/>
      </w:pPr>
      <w:r w:rsidRPr="002728B4">
        <w:rPr>
          <w:b/>
          <w:bCs/>
        </w:rPr>
        <w:t xml:space="preserve">Examination: </w:t>
      </w:r>
    </w:p>
    <w:p w:rsidR="007936F3" w:rsidRPr="002728B4" w:rsidRDefault="007936F3" w:rsidP="007936F3">
      <w:pPr>
        <w:pStyle w:val="Default"/>
        <w:jc w:val="both"/>
      </w:pPr>
      <w:r w:rsidRPr="002728B4">
        <w:t xml:space="preserve">The patient is asked to adjust their clothing to expose the neck area. The patient is examined in the supine position with their head/neck positioned in such a manner that allows the CVS maximum access to the vessels to be examined. The patient’s dignity and privacy should be maintained at all times. </w:t>
      </w:r>
    </w:p>
    <w:p w:rsidR="007B27F4" w:rsidRDefault="007B27F4" w:rsidP="007936F3">
      <w:pPr>
        <w:pStyle w:val="Default"/>
        <w:jc w:val="both"/>
      </w:pPr>
    </w:p>
    <w:p w:rsidR="007936F3" w:rsidRPr="002728B4" w:rsidRDefault="007936F3" w:rsidP="007936F3">
      <w:pPr>
        <w:pStyle w:val="Default"/>
        <w:jc w:val="both"/>
      </w:pPr>
      <w:r w:rsidRPr="002728B4">
        <w:t xml:space="preserve">The standard examination should examine bilaterally the arterial supply to the head encompassing the common carotid artery (CCA), carotid bifurcation, external carotid artery (ECA) and internal carotid artery (ICA) to its most accessible distal </w:t>
      </w:r>
      <w:proofErr w:type="spellStart"/>
      <w:r w:rsidRPr="002728B4">
        <w:t>extracranial</w:t>
      </w:r>
      <w:proofErr w:type="spellEnd"/>
      <w:r w:rsidRPr="002728B4">
        <w:t xml:space="preserve"> segment. The vertebral artery should be identified to confirm direction of flow. In the presence of reversed or partially reversed flow the subclavian artery should be examined. </w:t>
      </w:r>
    </w:p>
    <w:p w:rsidR="007936F3" w:rsidRPr="002728B4" w:rsidRDefault="007936F3" w:rsidP="007936F3">
      <w:pPr>
        <w:pStyle w:val="Default"/>
        <w:jc w:val="both"/>
        <w:rPr>
          <w:bCs/>
        </w:rPr>
      </w:pPr>
      <w:r w:rsidRPr="002728B4">
        <w:t xml:space="preserve">The CCA, carotid bifurcation, ECA and ICA are identified in B Mode using the transverse plane and longitudinal plane; B-mode can be used to classify echogenicity of any plaque according to the </w:t>
      </w:r>
      <w:proofErr w:type="spellStart"/>
      <w:r w:rsidRPr="002728B4">
        <w:rPr>
          <w:bCs/>
        </w:rPr>
        <w:t>Gray-Weale</w:t>
      </w:r>
      <w:proofErr w:type="spellEnd"/>
      <w:r w:rsidRPr="002728B4">
        <w:rPr>
          <w:bCs/>
        </w:rPr>
        <w:t xml:space="preserve"> Plaque Classification.</w:t>
      </w: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Default="007936F3" w:rsidP="007936F3">
      <w:pPr>
        <w:jc w:val="both"/>
        <w:rPr>
          <w:rFonts w:ascii="Arial" w:hAnsi="Arial" w:cs="Arial"/>
          <w:b/>
          <w:bCs/>
          <w:sz w:val="24"/>
          <w:szCs w:val="24"/>
          <w:u w:val="single"/>
        </w:rPr>
      </w:pPr>
    </w:p>
    <w:p w:rsidR="007B27F4" w:rsidRPr="002728B4" w:rsidRDefault="007B27F4"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sz w:val="24"/>
          <w:szCs w:val="24"/>
        </w:rPr>
      </w:pPr>
      <w:proofErr w:type="spellStart"/>
      <w:r w:rsidRPr="002728B4">
        <w:rPr>
          <w:rFonts w:ascii="Arial" w:hAnsi="Arial" w:cs="Arial"/>
          <w:b/>
          <w:bCs/>
          <w:sz w:val="24"/>
          <w:szCs w:val="24"/>
          <w:u w:val="single"/>
        </w:rPr>
        <w:lastRenderedPageBreak/>
        <w:t>Gray-Weale</w:t>
      </w:r>
      <w:proofErr w:type="spellEnd"/>
      <w:r w:rsidRPr="002728B4">
        <w:rPr>
          <w:rFonts w:ascii="Arial" w:hAnsi="Arial" w:cs="Arial"/>
          <w:b/>
          <w:bCs/>
          <w:sz w:val="24"/>
          <w:szCs w:val="24"/>
          <w:u w:val="single"/>
        </w:rPr>
        <w:t xml:space="preserve"> Plaque Classification. </w:t>
      </w:r>
      <w:proofErr w:type="spellStart"/>
      <w:r w:rsidRPr="002728B4">
        <w:rPr>
          <w:rFonts w:ascii="Arial" w:hAnsi="Arial" w:cs="Arial"/>
          <w:sz w:val="24"/>
          <w:szCs w:val="24"/>
        </w:rPr>
        <w:t>Gray-Weale</w:t>
      </w:r>
      <w:proofErr w:type="spellEnd"/>
      <w:r w:rsidRPr="002728B4">
        <w:rPr>
          <w:rFonts w:ascii="Arial" w:hAnsi="Arial" w:cs="Arial"/>
          <w:sz w:val="24"/>
          <w:szCs w:val="24"/>
        </w:rPr>
        <w:t xml:space="preserve"> AC et al (1988)</w:t>
      </w:r>
    </w:p>
    <w:p w:rsidR="007936F3" w:rsidRPr="002728B4" w:rsidRDefault="007B27F4" w:rsidP="007936F3">
      <w:pPr>
        <w:jc w:val="both"/>
        <w:rPr>
          <w:rFonts w:ascii="Arial" w:hAnsi="Arial" w:cs="Arial"/>
          <w:sz w:val="24"/>
          <w:szCs w:val="24"/>
        </w:rPr>
      </w:pPr>
      <w:r w:rsidRPr="002728B4">
        <w:rPr>
          <w:rFonts w:ascii="Arial" w:hAnsi="Arial" w:cs="Arial"/>
          <w:sz w:val="24"/>
          <w:szCs w:val="24"/>
        </w:rPr>
        <w:object w:dxaOrig="5040" w:dyaOrig="4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198pt" o:ole="">
            <v:imagedata r:id="rId12" o:title=""/>
          </v:shape>
          <o:OLEObject Type="Embed" ProgID="Word.Picture.8" ShapeID="_x0000_i1025" DrawAspect="Content" ObjectID="_1766822729" r:id="rId13"/>
        </w:object>
      </w: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Type 5 </w:t>
      </w:r>
      <w:r w:rsidRPr="002728B4">
        <w:rPr>
          <w:rFonts w:ascii="Arial" w:hAnsi="Arial" w:cs="Arial"/>
          <w:sz w:val="24"/>
          <w:szCs w:val="24"/>
        </w:rPr>
        <w:tab/>
        <w:t xml:space="preserve">Unclassified / Calcified </w:t>
      </w:r>
    </w:p>
    <w:p w:rsidR="007936F3" w:rsidRPr="002728B4" w:rsidRDefault="007936F3" w:rsidP="007936F3">
      <w:pPr>
        <w:pStyle w:val="Default"/>
        <w:jc w:val="both"/>
      </w:pPr>
    </w:p>
    <w:p w:rsidR="007936F3" w:rsidRPr="002728B4" w:rsidRDefault="007936F3" w:rsidP="007936F3">
      <w:pPr>
        <w:pStyle w:val="Default"/>
        <w:jc w:val="both"/>
      </w:pPr>
      <w:r w:rsidRPr="002728B4">
        <w:t xml:space="preserve">Using longitudinal plane with colour and spectral </w:t>
      </w:r>
      <w:proofErr w:type="spellStart"/>
      <w:proofErr w:type="gramStart"/>
      <w:r w:rsidRPr="002728B4">
        <w:t>doppler</w:t>
      </w:r>
      <w:proofErr w:type="spellEnd"/>
      <w:proofErr w:type="gramEnd"/>
      <w:r w:rsidR="007B27F4">
        <w:t xml:space="preserve">, </w:t>
      </w:r>
      <w:r w:rsidRPr="002728B4">
        <w:t xml:space="preserve">the </w:t>
      </w:r>
      <w:proofErr w:type="spellStart"/>
      <w:r w:rsidRPr="002728B4">
        <w:t>extracranial</w:t>
      </w:r>
      <w:proofErr w:type="spellEnd"/>
      <w:r w:rsidRPr="002728B4">
        <w:t xml:space="preserve"> carotid arteries should be assessed for any areas for velocity increase or turbulence from the CCA to the distal ICA and the vertebral artery. </w:t>
      </w:r>
    </w:p>
    <w:p w:rsidR="007936F3" w:rsidRPr="002728B4" w:rsidRDefault="007936F3" w:rsidP="007936F3">
      <w:pPr>
        <w:pStyle w:val="Default"/>
        <w:jc w:val="both"/>
      </w:pPr>
      <w:r w:rsidRPr="002728B4">
        <w:t xml:space="preserve">Peak systolic velocities (PSV) and end diastolic velocities (EDV) should be measured and documented for the CCA and ICA, and PSV for the ECA. Direction of flow must also be documented in the vertebral artery. </w:t>
      </w:r>
    </w:p>
    <w:p w:rsidR="007936F3" w:rsidRPr="002728B4" w:rsidRDefault="007936F3" w:rsidP="007936F3">
      <w:pPr>
        <w:pStyle w:val="Default"/>
        <w:jc w:val="both"/>
      </w:pPr>
      <w:r w:rsidRPr="002728B4">
        <w:t xml:space="preserve">The anatomical location of any haemodynamically significant lesion should be documented. </w:t>
      </w:r>
    </w:p>
    <w:p w:rsidR="007936F3" w:rsidRPr="002728B4" w:rsidRDefault="007936F3" w:rsidP="007936F3">
      <w:pPr>
        <w:pStyle w:val="Default"/>
        <w:jc w:val="both"/>
      </w:pPr>
    </w:p>
    <w:p w:rsidR="007936F3" w:rsidRPr="002728B4" w:rsidRDefault="007936F3" w:rsidP="007936F3">
      <w:pPr>
        <w:pStyle w:val="Default"/>
        <w:jc w:val="both"/>
      </w:pPr>
      <w:r w:rsidRPr="002728B4">
        <w:t>The CAVATAS criteria below should be used primarily for grading stenosis.</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p>
    <w:tbl>
      <w:tblPr>
        <w:tblW w:w="0" w:type="auto"/>
        <w:tblLayout w:type="fixed"/>
        <w:tblLook w:val="00A0" w:firstRow="1" w:lastRow="0" w:firstColumn="1" w:lastColumn="0" w:noHBand="0" w:noVBand="0"/>
      </w:tblPr>
      <w:tblGrid>
        <w:gridCol w:w="2376"/>
        <w:gridCol w:w="2268"/>
        <w:gridCol w:w="2268"/>
        <w:gridCol w:w="2552"/>
      </w:tblGrid>
      <w:tr w:rsidR="007936F3" w:rsidRPr="002728B4" w:rsidTr="00E504C9">
        <w:trPr>
          <w:cantSplit/>
        </w:trPr>
        <w:tc>
          <w:tcPr>
            <w:tcW w:w="2376" w:type="dxa"/>
            <w:tcBorders>
              <w:top w:val="single" w:sz="18" w:space="0" w:color="auto"/>
              <w:left w:val="single" w:sz="18"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 Diameter Reduction</w:t>
            </w:r>
          </w:p>
        </w:tc>
        <w:tc>
          <w:tcPr>
            <w:tcW w:w="2268" w:type="dxa"/>
            <w:tcBorders>
              <w:top w:val="single" w:sz="18" w:space="0" w:color="auto"/>
              <w:left w:val="single" w:sz="6"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PSV (cm/s)</w:t>
            </w:r>
          </w:p>
        </w:tc>
        <w:tc>
          <w:tcPr>
            <w:tcW w:w="2268" w:type="dxa"/>
            <w:tcBorders>
              <w:top w:val="single" w:sz="18" w:space="0" w:color="auto"/>
              <w:left w:val="single" w:sz="6"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EDV (cm/s)</w:t>
            </w:r>
          </w:p>
        </w:tc>
        <w:tc>
          <w:tcPr>
            <w:tcW w:w="2552" w:type="dxa"/>
            <w:tcBorders>
              <w:top w:val="single" w:sz="18" w:space="0" w:color="auto"/>
              <w:left w:val="single" w:sz="6" w:space="0" w:color="auto"/>
              <w:bottom w:val="single" w:sz="18"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PSV</w:t>
            </w:r>
            <w:r w:rsidRPr="002728B4">
              <w:rPr>
                <w:rFonts w:ascii="Arial" w:hAnsi="Arial" w:cs="Arial"/>
                <w:position w:val="-6"/>
                <w:sz w:val="24"/>
                <w:szCs w:val="24"/>
              </w:rPr>
              <w:t>ICA</w:t>
            </w:r>
            <w:r w:rsidRPr="002728B4">
              <w:rPr>
                <w:rFonts w:ascii="Arial" w:hAnsi="Arial" w:cs="Arial"/>
                <w:sz w:val="24"/>
                <w:szCs w:val="24"/>
              </w:rPr>
              <w:t>/PSV</w:t>
            </w:r>
            <w:r w:rsidRPr="002728B4">
              <w:rPr>
                <w:rFonts w:ascii="Arial" w:hAnsi="Arial" w:cs="Arial"/>
                <w:position w:val="-6"/>
                <w:sz w:val="24"/>
                <w:szCs w:val="24"/>
              </w:rPr>
              <w:t>CCA</w:t>
            </w:r>
          </w:p>
        </w:tc>
      </w:tr>
      <w:tr w:rsidR="007936F3" w:rsidRPr="002728B4" w:rsidTr="00E504C9">
        <w:trPr>
          <w:cantSplit/>
        </w:trPr>
        <w:tc>
          <w:tcPr>
            <w:tcW w:w="2376" w:type="dxa"/>
            <w:tcBorders>
              <w:top w:val="nil"/>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0-29</w:t>
            </w:r>
          </w:p>
        </w:tc>
        <w:tc>
          <w:tcPr>
            <w:tcW w:w="2268" w:type="dxa"/>
            <w:tcBorders>
              <w:top w:val="nil"/>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&lt;100</w:t>
            </w:r>
          </w:p>
        </w:tc>
        <w:tc>
          <w:tcPr>
            <w:tcW w:w="2268" w:type="dxa"/>
            <w:tcBorders>
              <w:top w:val="nil"/>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&lt;40</w:t>
            </w:r>
          </w:p>
        </w:tc>
        <w:tc>
          <w:tcPr>
            <w:tcW w:w="2552" w:type="dxa"/>
            <w:tcBorders>
              <w:top w:val="nil"/>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&lt;3.2</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30-49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110-130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&lt;3.2</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50-59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&gt;130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&lt;3.2</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60-69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&gt;130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40-110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3.2-4.0</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70-79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&gt;210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110-140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&gt;4.0</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80-95</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&gt;210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&gt;140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&gt;4.0</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96-99</w:t>
            </w:r>
          </w:p>
        </w:tc>
        <w:tc>
          <w:tcPr>
            <w:tcW w:w="7088" w:type="dxa"/>
            <w:gridSpan w:val="3"/>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"STRING  FLOW"</w:t>
            </w:r>
          </w:p>
        </w:tc>
      </w:tr>
      <w:tr w:rsidR="007936F3" w:rsidRPr="002728B4" w:rsidTr="00E504C9">
        <w:trPr>
          <w:cantSplit/>
        </w:trPr>
        <w:tc>
          <w:tcPr>
            <w:tcW w:w="2376" w:type="dxa"/>
            <w:tcBorders>
              <w:top w:val="single" w:sz="6" w:space="0" w:color="auto"/>
              <w:left w:val="single" w:sz="18"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100</w:t>
            </w:r>
          </w:p>
        </w:tc>
        <w:tc>
          <w:tcPr>
            <w:tcW w:w="7088" w:type="dxa"/>
            <w:gridSpan w:val="3"/>
            <w:tcBorders>
              <w:top w:val="single" w:sz="6" w:space="0" w:color="auto"/>
              <w:left w:val="single" w:sz="6" w:space="0" w:color="auto"/>
              <w:bottom w:val="single" w:sz="18"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"NO FLOW"</w:t>
            </w:r>
          </w:p>
        </w:tc>
      </w:tr>
    </w:tbl>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Adapted for CAVATAS from Sidhu P and Allan P. (1997). </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These criteria apply </w:t>
      </w:r>
      <w:r w:rsidR="002324D2">
        <w:rPr>
          <w:rFonts w:ascii="Arial" w:hAnsi="Arial" w:cs="Arial"/>
          <w:sz w:val="24"/>
          <w:szCs w:val="24"/>
        </w:rPr>
        <w:t>to grading of ICA stenosis only and t</w:t>
      </w:r>
      <w:r w:rsidRPr="002728B4">
        <w:rPr>
          <w:rFonts w:ascii="Arial" w:hAnsi="Arial" w:cs="Arial"/>
          <w:sz w:val="24"/>
          <w:szCs w:val="24"/>
        </w:rPr>
        <w:t>he percentages are equivalent to NASCET diameter stenosis.</w:t>
      </w: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r w:rsidRPr="002728B4">
        <w:lastRenderedPageBreak/>
        <w:t xml:space="preserve">The </w:t>
      </w:r>
      <w:r w:rsidRPr="002728B4">
        <w:rPr>
          <w:i/>
        </w:rPr>
        <w:t>Joint Recommendations for Reporting Carotid Ultrasound Investigations in the United Kingdom</w:t>
      </w:r>
      <w:r w:rsidRPr="002728B4">
        <w:t xml:space="preserve"> CP Oates et al, can also be used if required to help stratify any discrepancies in grading from the CAVATAS criteria.  ICA PSV/ CCA PSV of greater than 2 is particularly useful as a discriminator of greater than 50% stenosis.</w:t>
      </w: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r w:rsidRPr="002728B4">
        <w:rPr>
          <w:i/>
        </w:rPr>
        <w:t>Joint Recommendations for Reporting Carotid Ultrasound Investigations in the United Kingdom</w:t>
      </w:r>
      <w:r w:rsidRPr="002728B4">
        <w:t xml:space="preserve"> </w:t>
      </w:r>
    </w:p>
    <w:p w:rsidR="007936F3" w:rsidRPr="002728B4" w:rsidRDefault="007936F3" w:rsidP="007936F3">
      <w:pPr>
        <w:pStyle w:val="Default"/>
        <w:jc w:val="both"/>
      </w:pPr>
      <w:r w:rsidRPr="002728B4">
        <w:t>CP Oates et 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7936F3" w:rsidRPr="002728B4" w:rsidTr="00E504C9">
        <w:tc>
          <w:tcPr>
            <w:tcW w:w="2310" w:type="dxa"/>
            <w:shd w:val="clear" w:color="auto" w:fill="auto"/>
          </w:tcPr>
          <w:p w:rsidR="007936F3" w:rsidRPr="002728B4" w:rsidRDefault="007936F3" w:rsidP="00E504C9">
            <w:pPr>
              <w:pStyle w:val="Default"/>
              <w:jc w:val="both"/>
            </w:pPr>
            <w:r w:rsidRPr="002728B4">
              <w:t>Percentage Stenosis (NASCET)</w:t>
            </w:r>
          </w:p>
        </w:tc>
        <w:tc>
          <w:tcPr>
            <w:tcW w:w="2310"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Internal carotid peak systolic velocity cm/sec</w:t>
            </w:r>
          </w:p>
        </w:tc>
        <w:tc>
          <w:tcPr>
            <w:tcW w:w="2311"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 xml:space="preserve">Peak systolic velocity ratio </w:t>
            </w:r>
          </w:p>
          <w:p w:rsidR="007936F3" w:rsidRPr="002728B4" w:rsidRDefault="007936F3" w:rsidP="00E504C9">
            <w:pPr>
              <w:pStyle w:val="Default"/>
              <w:jc w:val="both"/>
            </w:pPr>
            <w:r w:rsidRPr="002728B4">
              <w:t>ICA PSV /CCA PSV</w:t>
            </w:r>
          </w:p>
        </w:tc>
        <w:tc>
          <w:tcPr>
            <w:tcW w:w="2311"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 xml:space="preserve">St Mary’s Ratio </w:t>
            </w:r>
          </w:p>
          <w:p w:rsidR="007936F3" w:rsidRPr="002728B4" w:rsidRDefault="007936F3" w:rsidP="00E504C9">
            <w:pPr>
              <w:pStyle w:val="Default"/>
              <w:jc w:val="both"/>
            </w:pPr>
            <w:r w:rsidRPr="002728B4">
              <w:t>ICA PSV /CCA EDV</w:t>
            </w:r>
          </w:p>
        </w:tc>
      </w:tr>
      <w:tr w:rsidR="007936F3" w:rsidRPr="002728B4" w:rsidTr="00E504C9">
        <w:tc>
          <w:tcPr>
            <w:tcW w:w="2310" w:type="dxa"/>
            <w:shd w:val="clear" w:color="auto" w:fill="auto"/>
          </w:tcPr>
          <w:p w:rsidR="007936F3" w:rsidRPr="002728B4" w:rsidRDefault="007936F3" w:rsidP="00E504C9">
            <w:pPr>
              <w:pStyle w:val="Default"/>
              <w:jc w:val="both"/>
            </w:pPr>
            <w:r w:rsidRPr="002728B4">
              <w:t>&lt;50</w:t>
            </w:r>
          </w:p>
        </w:tc>
        <w:tc>
          <w:tcPr>
            <w:tcW w:w="2310" w:type="dxa"/>
            <w:shd w:val="clear" w:color="auto" w:fill="auto"/>
          </w:tcPr>
          <w:p w:rsidR="007936F3" w:rsidRPr="002728B4" w:rsidRDefault="007936F3" w:rsidP="00E504C9">
            <w:pPr>
              <w:pStyle w:val="Default"/>
              <w:jc w:val="both"/>
            </w:pPr>
            <w:r w:rsidRPr="002728B4">
              <w:t>&lt;125</w:t>
            </w:r>
          </w:p>
        </w:tc>
        <w:tc>
          <w:tcPr>
            <w:tcW w:w="2311" w:type="dxa"/>
            <w:shd w:val="clear" w:color="auto" w:fill="auto"/>
          </w:tcPr>
          <w:p w:rsidR="007936F3" w:rsidRPr="002728B4" w:rsidRDefault="007936F3" w:rsidP="00E504C9">
            <w:pPr>
              <w:pStyle w:val="Default"/>
              <w:jc w:val="both"/>
            </w:pPr>
            <w:r w:rsidRPr="002728B4">
              <w:t>&lt;2</w:t>
            </w:r>
          </w:p>
        </w:tc>
        <w:tc>
          <w:tcPr>
            <w:tcW w:w="2311" w:type="dxa"/>
            <w:shd w:val="clear" w:color="auto" w:fill="auto"/>
          </w:tcPr>
          <w:p w:rsidR="007936F3" w:rsidRPr="002728B4" w:rsidRDefault="007936F3" w:rsidP="00E504C9">
            <w:pPr>
              <w:pStyle w:val="Default"/>
              <w:jc w:val="both"/>
            </w:pPr>
            <w:r w:rsidRPr="002728B4">
              <w:t>&lt;8</w:t>
            </w:r>
          </w:p>
        </w:tc>
      </w:tr>
      <w:tr w:rsidR="007936F3" w:rsidRPr="002728B4" w:rsidTr="00E504C9">
        <w:tc>
          <w:tcPr>
            <w:tcW w:w="2310" w:type="dxa"/>
            <w:shd w:val="clear" w:color="auto" w:fill="auto"/>
          </w:tcPr>
          <w:p w:rsidR="007936F3" w:rsidRPr="002728B4" w:rsidRDefault="007936F3" w:rsidP="00E504C9">
            <w:pPr>
              <w:pStyle w:val="Default"/>
              <w:jc w:val="both"/>
            </w:pPr>
            <w:r w:rsidRPr="002728B4">
              <w:t>50-59</w:t>
            </w:r>
          </w:p>
        </w:tc>
        <w:tc>
          <w:tcPr>
            <w:tcW w:w="2310" w:type="dxa"/>
            <w:shd w:val="clear" w:color="auto" w:fill="auto"/>
          </w:tcPr>
          <w:p w:rsidR="007936F3" w:rsidRPr="002728B4" w:rsidRDefault="007936F3" w:rsidP="00E504C9">
            <w:pPr>
              <w:pStyle w:val="Default"/>
              <w:jc w:val="both"/>
            </w:pPr>
            <w:r w:rsidRPr="002728B4">
              <w:t>&gt;125</w:t>
            </w:r>
          </w:p>
        </w:tc>
        <w:tc>
          <w:tcPr>
            <w:tcW w:w="2311" w:type="dxa"/>
            <w:shd w:val="clear" w:color="auto" w:fill="auto"/>
          </w:tcPr>
          <w:p w:rsidR="007936F3" w:rsidRPr="002728B4" w:rsidRDefault="007936F3" w:rsidP="00E504C9">
            <w:pPr>
              <w:pStyle w:val="Default"/>
              <w:jc w:val="both"/>
            </w:pPr>
            <w:r w:rsidRPr="002728B4">
              <w:t>2-4</w:t>
            </w:r>
          </w:p>
        </w:tc>
        <w:tc>
          <w:tcPr>
            <w:tcW w:w="2311" w:type="dxa"/>
            <w:shd w:val="clear" w:color="auto" w:fill="auto"/>
          </w:tcPr>
          <w:p w:rsidR="007936F3" w:rsidRPr="002728B4" w:rsidRDefault="007936F3" w:rsidP="00E504C9">
            <w:pPr>
              <w:pStyle w:val="Default"/>
              <w:jc w:val="both"/>
            </w:pPr>
            <w:r w:rsidRPr="002728B4">
              <w:t>8-10</w:t>
            </w:r>
          </w:p>
        </w:tc>
      </w:tr>
      <w:tr w:rsidR="007936F3" w:rsidRPr="002728B4" w:rsidTr="00E504C9">
        <w:tc>
          <w:tcPr>
            <w:tcW w:w="2310" w:type="dxa"/>
            <w:shd w:val="clear" w:color="auto" w:fill="auto"/>
          </w:tcPr>
          <w:p w:rsidR="007936F3" w:rsidRPr="002728B4" w:rsidRDefault="007936F3" w:rsidP="00E504C9">
            <w:pPr>
              <w:pStyle w:val="Default"/>
              <w:jc w:val="both"/>
            </w:pPr>
            <w:r w:rsidRPr="002728B4">
              <w:t>60-69</w:t>
            </w:r>
          </w:p>
        </w:tc>
        <w:tc>
          <w:tcPr>
            <w:tcW w:w="2310"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r w:rsidRPr="002728B4">
              <w:t>11-13</w:t>
            </w:r>
          </w:p>
        </w:tc>
      </w:tr>
      <w:tr w:rsidR="007936F3" w:rsidRPr="002728B4" w:rsidTr="00E504C9">
        <w:tc>
          <w:tcPr>
            <w:tcW w:w="2310" w:type="dxa"/>
            <w:shd w:val="clear" w:color="auto" w:fill="auto"/>
          </w:tcPr>
          <w:p w:rsidR="007936F3" w:rsidRPr="002728B4" w:rsidRDefault="007936F3" w:rsidP="00E504C9">
            <w:pPr>
              <w:pStyle w:val="Default"/>
              <w:jc w:val="both"/>
            </w:pPr>
            <w:r w:rsidRPr="002728B4">
              <w:t>70-79</w:t>
            </w:r>
          </w:p>
        </w:tc>
        <w:tc>
          <w:tcPr>
            <w:tcW w:w="2310" w:type="dxa"/>
            <w:shd w:val="clear" w:color="auto" w:fill="auto"/>
          </w:tcPr>
          <w:p w:rsidR="007936F3" w:rsidRPr="002728B4" w:rsidRDefault="007936F3" w:rsidP="00E504C9">
            <w:pPr>
              <w:pStyle w:val="Default"/>
              <w:jc w:val="both"/>
            </w:pPr>
            <w:r w:rsidRPr="002728B4">
              <w:t>&gt;230</w:t>
            </w:r>
          </w:p>
        </w:tc>
        <w:tc>
          <w:tcPr>
            <w:tcW w:w="2311" w:type="dxa"/>
            <w:shd w:val="clear" w:color="auto" w:fill="auto"/>
          </w:tcPr>
          <w:p w:rsidR="007936F3" w:rsidRPr="002728B4" w:rsidRDefault="007936F3" w:rsidP="00E504C9">
            <w:pPr>
              <w:pStyle w:val="Default"/>
              <w:jc w:val="both"/>
            </w:pPr>
            <w:r w:rsidRPr="002728B4">
              <w:t>&gt;4</w:t>
            </w:r>
          </w:p>
        </w:tc>
        <w:tc>
          <w:tcPr>
            <w:tcW w:w="2311" w:type="dxa"/>
            <w:shd w:val="clear" w:color="auto" w:fill="auto"/>
          </w:tcPr>
          <w:p w:rsidR="007936F3" w:rsidRPr="002728B4" w:rsidRDefault="007936F3" w:rsidP="00E504C9">
            <w:pPr>
              <w:pStyle w:val="Default"/>
              <w:jc w:val="both"/>
            </w:pPr>
            <w:r w:rsidRPr="002728B4">
              <w:t>14-21</w:t>
            </w:r>
          </w:p>
        </w:tc>
      </w:tr>
      <w:tr w:rsidR="007936F3" w:rsidRPr="002728B4" w:rsidTr="00E504C9">
        <w:tc>
          <w:tcPr>
            <w:tcW w:w="2310" w:type="dxa"/>
            <w:shd w:val="clear" w:color="auto" w:fill="auto"/>
          </w:tcPr>
          <w:p w:rsidR="007936F3" w:rsidRPr="002728B4" w:rsidRDefault="007936F3" w:rsidP="00E504C9">
            <w:pPr>
              <w:pStyle w:val="Default"/>
              <w:jc w:val="both"/>
            </w:pPr>
            <w:r w:rsidRPr="002728B4">
              <w:t>80-89</w:t>
            </w:r>
          </w:p>
        </w:tc>
        <w:tc>
          <w:tcPr>
            <w:tcW w:w="2310"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r w:rsidRPr="002728B4">
              <w:t>22-29</w:t>
            </w:r>
          </w:p>
        </w:tc>
      </w:tr>
      <w:tr w:rsidR="007936F3" w:rsidRPr="002728B4" w:rsidTr="00E504C9">
        <w:tc>
          <w:tcPr>
            <w:tcW w:w="2310" w:type="dxa"/>
            <w:shd w:val="clear" w:color="auto" w:fill="auto"/>
          </w:tcPr>
          <w:p w:rsidR="007936F3" w:rsidRPr="002728B4" w:rsidRDefault="007936F3" w:rsidP="00E504C9">
            <w:pPr>
              <w:pStyle w:val="Default"/>
              <w:jc w:val="both"/>
            </w:pPr>
            <w:r w:rsidRPr="002728B4">
              <w:t>&gt;90 but less than near occlusion</w:t>
            </w:r>
          </w:p>
        </w:tc>
        <w:tc>
          <w:tcPr>
            <w:tcW w:w="2310" w:type="dxa"/>
            <w:shd w:val="clear" w:color="auto" w:fill="auto"/>
          </w:tcPr>
          <w:p w:rsidR="007936F3" w:rsidRPr="002728B4" w:rsidRDefault="007936F3" w:rsidP="00E504C9">
            <w:pPr>
              <w:pStyle w:val="Default"/>
              <w:jc w:val="both"/>
            </w:pPr>
            <w:r w:rsidRPr="002728B4">
              <w:t>&gt;400</w:t>
            </w:r>
          </w:p>
        </w:tc>
        <w:tc>
          <w:tcPr>
            <w:tcW w:w="2311" w:type="dxa"/>
            <w:shd w:val="clear" w:color="auto" w:fill="auto"/>
          </w:tcPr>
          <w:p w:rsidR="007936F3" w:rsidRPr="002728B4" w:rsidRDefault="007936F3" w:rsidP="00E504C9">
            <w:pPr>
              <w:pStyle w:val="Default"/>
              <w:jc w:val="both"/>
            </w:pPr>
            <w:r w:rsidRPr="002728B4">
              <w:t>&gt;5</w:t>
            </w:r>
          </w:p>
        </w:tc>
        <w:tc>
          <w:tcPr>
            <w:tcW w:w="2311" w:type="dxa"/>
            <w:shd w:val="clear" w:color="auto" w:fill="auto"/>
          </w:tcPr>
          <w:p w:rsidR="007936F3" w:rsidRPr="002728B4" w:rsidRDefault="007936F3" w:rsidP="00E504C9">
            <w:pPr>
              <w:pStyle w:val="Default"/>
              <w:jc w:val="both"/>
            </w:pPr>
            <w:r w:rsidRPr="002728B4">
              <w:t>&gt;30</w:t>
            </w:r>
          </w:p>
        </w:tc>
      </w:tr>
      <w:tr w:rsidR="007936F3" w:rsidRPr="002728B4" w:rsidTr="00E504C9">
        <w:tc>
          <w:tcPr>
            <w:tcW w:w="2310" w:type="dxa"/>
            <w:shd w:val="clear" w:color="auto" w:fill="auto"/>
          </w:tcPr>
          <w:p w:rsidR="007936F3" w:rsidRPr="002728B4" w:rsidRDefault="007936F3" w:rsidP="00E504C9">
            <w:pPr>
              <w:pStyle w:val="Default"/>
              <w:jc w:val="both"/>
            </w:pPr>
            <w:r w:rsidRPr="002728B4">
              <w:t>Near occlusion</w:t>
            </w:r>
          </w:p>
        </w:tc>
        <w:tc>
          <w:tcPr>
            <w:tcW w:w="2310" w:type="dxa"/>
            <w:shd w:val="clear" w:color="auto" w:fill="auto"/>
          </w:tcPr>
          <w:p w:rsidR="007936F3" w:rsidRPr="002728B4" w:rsidRDefault="007936F3" w:rsidP="00E504C9">
            <w:pPr>
              <w:pStyle w:val="Default"/>
              <w:jc w:val="both"/>
            </w:pPr>
            <w:r w:rsidRPr="002728B4">
              <w:t>High, low - string flow</w:t>
            </w:r>
          </w:p>
        </w:tc>
        <w:tc>
          <w:tcPr>
            <w:tcW w:w="2311" w:type="dxa"/>
            <w:shd w:val="clear" w:color="auto" w:fill="auto"/>
          </w:tcPr>
          <w:p w:rsidR="007936F3" w:rsidRPr="002728B4" w:rsidRDefault="007936F3" w:rsidP="00E504C9">
            <w:pPr>
              <w:pStyle w:val="Default"/>
              <w:jc w:val="both"/>
            </w:pPr>
            <w:r w:rsidRPr="002728B4">
              <w:t>Variable</w:t>
            </w:r>
          </w:p>
        </w:tc>
        <w:tc>
          <w:tcPr>
            <w:tcW w:w="2311" w:type="dxa"/>
            <w:shd w:val="clear" w:color="auto" w:fill="auto"/>
          </w:tcPr>
          <w:p w:rsidR="007936F3" w:rsidRPr="002728B4" w:rsidRDefault="007936F3" w:rsidP="00E504C9">
            <w:pPr>
              <w:pStyle w:val="Default"/>
              <w:jc w:val="both"/>
            </w:pPr>
            <w:r w:rsidRPr="002728B4">
              <w:t>Variable</w:t>
            </w:r>
          </w:p>
        </w:tc>
      </w:tr>
      <w:tr w:rsidR="007936F3" w:rsidRPr="002728B4" w:rsidTr="00E504C9">
        <w:tc>
          <w:tcPr>
            <w:tcW w:w="2310"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 xml:space="preserve">Occlusion </w:t>
            </w:r>
          </w:p>
        </w:tc>
        <w:tc>
          <w:tcPr>
            <w:tcW w:w="2310" w:type="dxa"/>
            <w:shd w:val="clear" w:color="auto" w:fill="auto"/>
          </w:tcPr>
          <w:p w:rsidR="007936F3" w:rsidRPr="002728B4" w:rsidRDefault="007936F3" w:rsidP="00E504C9">
            <w:pPr>
              <w:pStyle w:val="Default"/>
              <w:jc w:val="both"/>
            </w:pPr>
            <w:r w:rsidRPr="002728B4">
              <w:t>No flow</w:t>
            </w:r>
          </w:p>
        </w:tc>
        <w:tc>
          <w:tcPr>
            <w:tcW w:w="2311" w:type="dxa"/>
            <w:shd w:val="clear" w:color="auto" w:fill="auto"/>
          </w:tcPr>
          <w:p w:rsidR="007936F3" w:rsidRPr="002728B4" w:rsidRDefault="007936F3" w:rsidP="00E504C9">
            <w:pPr>
              <w:pStyle w:val="Default"/>
              <w:jc w:val="both"/>
            </w:pPr>
            <w:r w:rsidRPr="002728B4">
              <w:t>Not applicable</w:t>
            </w:r>
          </w:p>
        </w:tc>
        <w:tc>
          <w:tcPr>
            <w:tcW w:w="2311" w:type="dxa"/>
            <w:shd w:val="clear" w:color="auto" w:fill="auto"/>
          </w:tcPr>
          <w:p w:rsidR="007936F3" w:rsidRPr="002728B4" w:rsidRDefault="007936F3" w:rsidP="00E504C9">
            <w:pPr>
              <w:pStyle w:val="Default"/>
              <w:jc w:val="both"/>
            </w:pPr>
            <w:r w:rsidRPr="002728B4">
              <w:t>Not applicable</w:t>
            </w:r>
          </w:p>
        </w:tc>
      </w:tr>
    </w:tbl>
    <w:p w:rsidR="007936F3" w:rsidRPr="002728B4" w:rsidRDefault="007936F3" w:rsidP="007936F3">
      <w:pPr>
        <w:pStyle w:val="Default"/>
        <w:jc w:val="both"/>
      </w:pPr>
    </w:p>
    <w:p w:rsidR="007936F3" w:rsidRPr="002728B4" w:rsidRDefault="007936F3" w:rsidP="007936F3">
      <w:pPr>
        <w:pStyle w:val="Default"/>
        <w:jc w:val="both"/>
      </w:pPr>
    </w:p>
    <w:p w:rsidR="007936F3" w:rsidRPr="002324D2" w:rsidRDefault="002324D2" w:rsidP="007936F3">
      <w:pPr>
        <w:pStyle w:val="Heading3"/>
        <w:jc w:val="both"/>
        <w:rPr>
          <w:rFonts w:ascii="Arial" w:hAnsi="Arial" w:cs="Arial"/>
          <w:b w:val="0"/>
          <w:color w:val="auto"/>
          <w:sz w:val="24"/>
          <w:szCs w:val="24"/>
        </w:rPr>
      </w:pPr>
      <w:r w:rsidRPr="002324D2">
        <w:rPr>
          <w:rFonts w:ascii="Arial" w:hAnsi="Arial" w:cs="Arial"/>
          <w:b w:val="0"/>
          <w:color w:val="auto"/>
          <w:sz w:val="24"/>
          <w:szCs w:val="24"/>
        </w:rPr>
        <w:t>The following c</w:t>
      </w:r>
      <w:r w:rsidR="007936F3" w:rsidRPr="002324D2">
        <w:rPr>
          <w:rFonts w:ascii="Arial" w:hAnsi="Arial" w:cs="Arial"/>
          <w:b w:val="0"/>
          <w:color w:val="auto"/>
          <w:sz w:val="24"/>
          <w:szCs w:val="24"/>
        </w:rPr>
        <w:t xml:space="preserve">riteria </w:t>
      </w:r>
      <w:r w:rsidRPr="002324D2">
        <w:rPr>
          <w:rFonts w:ascii="Arial" w:hAnsi="Arial" w:cs="Arial"/>
          <w:b w:val="0"/>
          <w:color w:val="auto"/>
          <w:sz w:val="24"/>
          <w:szCs w:val="24"/>
        </w:rPr>
        <w:t xml:space="preserve">should be used </w:t>
      </w:r>
      <w:r w:rsidR="007936F3" w:rsidRPr="002324D2">
        <w:rPr>
          <w:rFonts w:ascii="Arial" w:hAnsi="Arial" w:cs="Arial"/>
          <w:b w:val="0"/>
          <w:color w:val="auto"/>
          <w:sz w:val="24"/>
          <w:szCs w:val="24"/>
        </w:rPr>
        <w:t>for grading ECA stenosis</w:t>
      </w:r>
      <w:r>
        <w:rPr>
          <w:rFonts w:ascii="Arial" w:hAnsi="Arial" w:cs="Arial"/>
          <w:b w:val="0"/>
          <w:color w:val="auto"/>
          <w:sz w:val="24"/>
          <w:szCs w:val="24"/>
        </w:rPr>
        <w:t>:-</w:t>
      </w: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Normal – </w:t>
      </w:r>
      <w:r w:rsidRPr="002728B4">
        <w:rPr>
          <w:rFonts w:ascii="Arial" w:hAnsi="Arial" w:cs="Arial"/>
          <w:sz w:val="24"/>
          <w:szCs w:val="24"/>
        </w:rPr>
        <w:tab/>
        <w:t>no evidence of plaque present</w:t>
      </w:r>
    </w:p>
    <w:p w:rsidR="007936F3" w:rsidRPr="002728B4" w:rsidRDefault="007936F3" w:rsidP="007936F3">
      <w:pPr>
        <w:pStyle w:val="Heading3"/>
        <w:jc w:val="both"/>
        <w:rPr>
          <w:rFonts w:ascii="Arial" w:hAnsi="Arial" w:cs="Arial"/>
          <w:b w:val="0"/>
          <w:bCs w:val="0"/>
          <w:color w:val="auto"/>
          <w:sz w:val="24"/>
          <w:szCs w:val="24"/>
        </w:rPr>
      </w:pPr>
      <w:r w:rsidRPr="002728B4">
        <w:rPr>
          <w:rFonts w:ascii="Arial" w:hAnsi="Arial" w:cs="Arial"/>
          <w:b w:val="0"/>
          <w:bCs w:val="0"/>
          <w:color w:val="auto"/>
          <w:sz w:val="24"/>
          <w:szCs w:val="24"/>
        </w:rPr>
        <w:t xml:space="preserve">Minor – </w:t>
      </w:r>
      <w:r w:rsidRPr="002728B4">
        <w:rPr>
          <w:rFonts w:ascii="Arial" w:hAnsi="Arial" w:cs="Arial"/>
          <w:b w:val="0"/>
          <w:bCs w:val="0"/>
          <w:color w:val="auto"/>
          <w:sz w:val="24"/>
          <w:szCs w:val="24"/>
        </w:rPr>
        <w:tab/>
        <w:t>PSV &lt;200cm/sec</w:t>
      </w:r>
    </w:p>
    <w:p w:rsidR="007936F3" w:rsidRPr="002728B4" w:rsidRDefault="007936F3" w:rsidP="007936F3">
      <w:pPr>
        <w:pStyle w:val="Heading3"/>
        <w:jc w:val="both"/>
        <w:rPr>
          <w:rFonts w:ascii="Arial" w:hAnsi="Arial" w:cs="Arial"/>
          <w:b w:val="0"/>
          <w:bCs w:val="0"/>
          <w:color w:val="auto"/>
          <w:sz w:val="24"/>
          <w:szCs w:val="24"/>
        </w:rPr>
      </w:pPr>
      <w:r w:rsidRPr="002728B4">
        <w:rPr>
          <w:rFonts w:ascii="Arial" w:hAnsi="Arial" w:cs="Arial"/>
          <w:b w:val="0"/>
          <w:bCs w:val="0"/>
          <w:color w:val="auto"/>
          <w:sz w:val="24"/>
          <w:szCs w:val="24"/>
        </w:rPr>
        <w:t xml:space="preserve">Moderate – </w:t>
      </w:r>
      <w:r w:rsidRPr="002728B4">
        <w:rPr>
          <w:rFonts w:ascii="Arial" w:hAnsi="Arial" w:cs="Arial"/>
          <w:b w:val="0"/>
          <w:bCs w:val="0"/>
          <w:color w:val="auto"/>
          <w:sz w:val="24"/>
          <w:szCs w:val="24"/>
        </w:rPr>
        <w:tab/>
        <w:t>PSV 200-300cm/sec</w:t>
      </w:r>
    </w:p>
    <w:p w:rsidR="007936F3" w:rsidRPr="002728B4" w:rsidRDefault="007936F3" w:rsidP="007936F3">
      <w:pPr>
        <w:pStyle w:val="Heading3"/>
        <w:jc w:val="both"/>
        <w:rPr>
          <w:rFonts w:ascii="Arial" w:hAnsi="Arial" w:cs="Arial"/>
          <w:b w:val="0"/>
          <w:bCs w:val="0"/>
          <w:color w:val="auto"/>
          <w:sz w:val="24"/>
          <w:szCs w:val="24"/>
        </w:rPr>
      </w:pPr>
      <w:r w:rsidRPr="002728B4">
        <w:rPr>
          <w:rFonts w:ascii="Arial" w:hAnsi="Arial" w:cs="Arial"/>
          <w:b w:val="0"/>
          <w:bCs w:val="0"/>
          <w:color w:val="auto"/>
          <w:sz w:val="24"/>
          <w:szCs w:val="24"/>
        </w:rPr>
        <w:t xml:space="preserve">Severe – </w:t>
      </w:r>
      <w:r w:rsidRPr="002728B4">
        <w:rPr>
          <w:rFonts w:ascii="Arial" w:hAnsi="Arial" w:cs="Arial"/>
          <w:b w:val="0"/>
          <w:bCs w:val="0"/>
          <w:color w:val="auto"/>
          <w:sz w:val="24"/>
          <w:szCs w:val="24"/>
        </w:rPr>
        <w:tab/>
        <w:t>PSV &gt;300cm/sec</w:t>
      </w:r>
    </w:p>
    <w:p w:rsidR="007936F3" w:rsidRPr="002728B4" w:rsidRDefault="007936F3" w:rsidP="007936F3">
      <w:pPr>
        <w:jc w:val="both"/>
        <w:rPr>
          <w:rFonts w:ascii="Arial" w:hAnsi="Arial" w:cs="Arial"/>
          <w:sz w:val="24"/>
          <w:szCs w:val="24"/>
        </w:rPr>
      </w:pPr>
    </w:p>
    <w:p w:rsidR="007936F3" w:rsidRPr="002728B4" w:rsidRDefault="002324D2" w:rsidP="007936F3">
      <w:pPr>
        <w:jc w:val="both"/>
        <w:rPr>
          <w:rFonts w:ascii="Arial" w:hAnsi="Arial" w:cs="Arial"/>
          <w:sz w:val="24"/>
          <w:szCs w:val="24"/>
        </w:rPr>
      </w:pPr>
      <w:proofErr w:type="spellStart"/>
      <w:r w:rsidRPr="002728B4">
        <w:rPr>
          <w:rFonts w:ascii="Arial" w:hAnsi="Arial" w:cs="Arial"/>
          <w:b/>
          <w:bCs/>
          <w:sz w:val="24"/>
          <w:szCs w:val="24"/>
        </w:rPr>
        <w:t>Zwiebel</w:t>
      </w:r>
      <w:proofErr w:type="spellEnd"/>
      <w:r w:rsidRPr="002728B4">
        <w:rPr>
          <w:rFonts w:ascii="Arial" w:hAnsi="Arial" w:cs="Arial"/>
          <w:b/>
          <w:bCs/>
          <w:sz w:val="24"/>
          <w:szCs w:val="24"/>
        </w:rPr>
        <w:t>, 2000</w:t>
      </w:r>
    </w:p>
    <w:p w:rsidR="007936F3" w:rsidRPr="002728B4" w:rsidRDefault="007936F3" w:rsidP="007936F3">
      <w:pPr>
        <w:jc w:val="both"/>
        <w:rPr>
          <w:rFonts w:ascii="Arial" w:hAnsi="Arial" w:cs="Arial"/>
          <w:sz w:val="24"/>
          <w:szCs w:val="24"/>
        </w:rPr>
      </w:pPr>
    </w:p>
    <w:p w:rsidR="005A20D8" w:rsidRDefault="005A20D8" w:rsidP="007936F3">
      <w:pPr>
        <w:jc w:val="both"/>
        <w:rPr>
          <w:rFonts w:ascii="Arial" w:hAnsi="Arial" w:cs="Arial"/>
          <w:b/>
          <w:sz w:val="24"/>
          <w:szCs w:val="24"/>
        </w:rPr>
      </w:pPr>
    </w:p>
    <w:p w:rsidR="005A20D8" w:rsidRDefault="005A20D8" w:rsidP="007936F3">
      <w:pPr>
        <w:jc w:val="both"/>
        <w:rPr>
          <w:rFonts w:ascii="Arial" w:hAnsi="Arial" w:cs="Arial"/>
          <w:sz w:val="24"/>
          <w:szCs w:val="24"/>
        </w:rPr>
      </w:pPr>
      <w:r>
        <w:rPr>
          <w:rFonts w:ascii="Arial" w:hAnsi="Arial" w:cs="Arial"/>
          <w:sz w:val="24"/>
          <w:szCs w:val="24"/>
        </w:rPr>
        <w:t>The following criteria should be used for grading CCA disease:-</w:t>
      </w:r>
    </w:p>
    <w:p w:rsidR="005A20D8" w:rsidRDefault="005A20D8" w:rsidP="007936F3">
      <w:pPr>
        <w:jc w:val="both"/>
        <w:rPr>
          <w:rFonts w:ascii="Arial" w:hAnsi="Arial" w:cs="Arial"/>
          <w:sz w:val="24"/>
          <w:szCs w:val="24"/>
        </w:rPr>
      </w:pPr>
    </w:p>
    <w:p w:rsidR="005A20D8" w:rsidRDefault="005A20D8" w:rsidP="007936F3">
      <w:pPr>
        <w:jc w:val="both"/>
        <w:rPr>
          <w:rFonts w:ascii="Arial" w:hAnsi="Arial" w:cs="Arial"/>
          <w:sz w:val="24"/>
          <w:szCs w:val="24"/>
        </w:rPr>
      </w:pPr>
      <w:r>
        <w:rPr>
          <w:rFonts w:ascii="Arial" w:hAnsi="Arial" w:cs="Arial"/>
          <w:sz w:val="24"/>
          <w:szCs w:val="24"/>
        </w:rPr>
        <w:t xml:space="preserve">Normal – </w:t>
      </w:r>
      <w:r>
        <w:rPr>
          <w:rFonts w:ascii="Arial" w:hAnsi="Arial" w:cs="Arial"/>
          <w:sz w:val="24"/>
          <w:szCs w:val="24"/>
        </w:rPr>
        <w:tab/>
        <w:t>no intimal thickening or plaque seen</w:t>
      </w:r>
    </w:p>
    <w:p w:rsidR="005A20D8" w:rsidRDefault="005A20D8" w:rsidP="007936F3">
      <w:pPr>
        <w:jc w:val="both"/>
        <w:rPr>
          <w:rFonts w:ascii="Arial" w:hAnsi="Arial" w:cs="Arial"/>
          <w:sz w:val="24"/>
          <w:szCs w:val="24"/>
        </w:rPr>
      </w:pPr>
      <w:r>
        <w:rPr>
          <w:rFonts w:ascii="Arial" w:hAnsi="Arial" w:cs="Arial"/>
          <w:sz w:val="24"/>
          <w:szCs w:val="24"/>
        </w:rPr>
        <w:t xml:space="preserve">Intimal thickening - </w:t>
      </w:r>
      <w:r>
        <w:rPr>
          <w:rFonts w:ascii="Arial" w:hAnsi="Arial" w:cs="Arial"/>
          <w:sz w:val="24"/>
          <w:szCs w:val="24"/>
        </w:rPr>
        <w:tab/>
        <w:t>when intima measures ≥0.10cm</w:t>
      </w:r>
    </w:p>
    <w:p w:rsidR="005A20D8" w:rsidRDefault="005A20D8" w:rsidP="007936F3">
      <w:pPr>
        <w:jc w:val="both"/>
        <w:rPr>
          <w:rFonts w:ascii="Arial" w:hAnsi="Arial" w:cs="Arial"/>
          <w:sz w:val="24"/>
          <w:szCs w:val="24"/>
        </w:rPr>
      </w:pPr>
      <w:r>
        <w:rPr>
          <w:rFonts w:ascii="Arial" w:hAnsi="Arial" w:cs="Arial"/>
          <w:sz w:val="24"/>
          <w:szCs w:val="24"/>
        </w:rPr>
        <w:t>Minor –</w:t>
      </w:r>
      <w:r>
        <w:rPr>
          <w:rFonts w:ascii="Arial" w:hAnsi="Arial" w:cs="Arial"/>
          <w:sz w:val="24"/>
          <w:szCs w:val="24"/>
        </w:rPr>
        <w:tab/>
        <w:t xml:space="preserve"> minor wall plaques with no change in velocity</w:t>
      </w:r>
    </w:p>
    <w:p w:rsidR="005A20D8" w:rsidRDefault="005A20D8" w:rsidP="007936F3">
      <w:pPr>
        <w:jc w:val="both"/>
        <w:rPr>
          <w:rFonts w:ascii="Arial" w:hAnsi="Arial" w:cs="Arial"/>
          <w:sz w:val="24"/>
          <w:szCs w:val="24"/>
        </w:rPr>
      </w:pPr>
      <w:r>
        <w:rPr>
          <w:rFonts w:ascii="Arial" w:hAnsi="Arial" w:cs="Arial"/>
          <w:sz w:val="24"/>
          <w:szCs w:val="24"/>
        </w:rPr>
        <w:t xml:space="preserve">Moderate – </w:t>
      </w:r>
      <w:r>
        <w:rPr>
          <w:rFonts w:ascii="Arial" w:hAnsi="Arial" w:cs="Arial"/>
          <w:sz w:val="24"/>
          <w:szCs w:val="24"/>
        </w:rPr>
        <w:tab/>
        <w:t>large wall plaques but no velocity change</w:t>
      </w:r>
    </w:p>
    <w:p w:rsidR="00A26B49" w:rsidRPr="0032381A" w:rsidRDefault="005A20D8" w:rsidP="007936F3">
      <w:pPr>
        <w:jc w:val="both"/>
        <w:rPr>
          <w:rFonts w:ascii="Arial" w:hAnsi="Arial" w:cs="Arial"/>
          <w:sz w:val="24"/>
          <w:szCs w:val="24"/>
        </w:rPr>
      </w:pPr>
      <w:r>
        <w:rPr>
          <w:rFonts w:ascii="Arial" w:hAnsi="Arial" w:cs="Arial"/>
          <w:sz w:val="24"/>
          <w:szCs w:val="24"/>
        </w:rPr>
        <w:t>&gt;50%</w:t>
      </w:r>
      <w:r w:rsidR="00D75253">
        <w:rPr>
          <w:rFonts w:ascii="Arial" w:hAnsi="Arial" w:cs="Arial"/>
          <w:sz w:val="24"/>
          <w:szCs w:val="24"/>
        </w:rPr>
        <w:t xml:space="preserve"> </w:t>
      </w:r>
      <w:r w:rsidR="00967571">
        <w:rPr>
          <w:rFonts w:ascii="Arial" w:hAnsi="Arial" w:cs="Arial"/>
          <w:sz w:val="24"/>
          <w:szCs w:val="24"/>
        </w:rPr>
        <w:t xml:space="preserve">stenosis- </w:t>
      </w:r>
      <w:r w:rsidR="00D75253">
        <w:rPr>
          <w:rFonts w:ascii="Arial" w:hAnsi="Arial" w:cs="Arial"/>
          <w:sz w:val="24"/>
          <w:szCs w:val="24"/>
        </w:rPr>
        <w:t xml:space="preserve">plaque present </w:t>
      </w:r>
      <w:r w:rsidR="0032381A" w:rsidRPr="0032381A">
        <w:rPr>
          <w:rFonts w:ascii="Arial" w:hAnsi="Arial" w:cs="Arial"/>
          <w:sz w:val="24"/>
          <w:szCs w:val="24"/>
        </w:rPr>
        <w:t>with a doubling of velocity compared to proximal CCA</w:t>
      </w:r>
    </w:p>
    <w:p w:rsidR="009A0818" w:rsidRDefault="009A0818" w:rsidP="007936F3">
      <w:pPr>
        <w:jc w:val="both"/>
        <w:rPr>
          <w:rFonts w:ascii="Arial" w:hAnsi="Arial" w:cs="Arial"/>
          <w:sz w:val="24"/>
          <w:szCs w:val="24"/>
        </w:rPr>
      </w:pPr>
    </w:p>
    <w:p w:rsidR="007936F3" w:rsidRPr="00A26B49" w:rsidRDefault="007936F3" w:rsidP="007936F3">
      <w:pPr>
        <w:jc w:val="both"/>
        <w:rPr>
          <w:rFonts w:ascii="Arial" w:hAnsi="Arial" w:cs="Arial"/>
          <w:sz w:val="24"/>
          <w:szCs w:val="24"/>
        </w:rPr>
      </w:pPr>
      <w:r w:rsidRPr="002728B4">
        <w:rPr>
          <w:rFonts w:ascii="Arial" w:hAnsi="Arial" w:cs="Arial"/>
          <w:b/>
          <w:sz w:val="24"/>
          <w:szCs w:val="24"/>
        </w:rPr>
        <w:lastRenderedPageBreak/>
        <w:t xml:space="preserve">The Report </w:t>
      </w:r>
    </w:p>
    <w:p w:rsidR="007936F3" w:rsidRPr="002728B4" w:rsidRDefault="007936F3" w:rsidP="007936F3">
      <w:pPr>
        <w:pStyle w:val="Default"/>
        <w:jc w:val="both"/>
      </w:pPr>
    </w:p>
    <w:p w:rsidR="007936F3" w:rsidRPr="002728B4" w:rsidRDefault="007936F3" w:rsidP="007936F3">
      <w:pPr>
        <w:pStyle w:val="Default"/>
        <w:jc w:val="both"/>
      </w:pPr>
      <w:r w:rsidRPr="002728B4">
        <w:t xml:space="preserve">The reporting should include: </w:t>
      </w:r>
    </w:p>
    <w:p w:rsidR="007936F3" w:rsidRPr="002728B4" w:rsidRDefault="007936F3" w:rsidP="00B737E9">
      <w:pPr>
        <w:pStyle w:val="Default"/>
        <w:numPr>
          <w:ilvl w:val="0"/>
          <w:numId w:val="29"/>
        </w:numPr>
        <w:jc w:val="both"/>
      </w:pPr>
      <w:r w:rsidRPr="002728B4">
        <w:t xml:space="preserve">Which arteries have been assessed &amp; record the presence/absence of disease </w:t>
      </w:r>
    </w:p>
    <w:p w:rsidR="007936F3" w:rsidRPr="002728B4" w:rsidRDefault="007936F3" w:rsidP="00B737E9">
      <w:pPr>
        <w:pStyle w:val="Default"/>
        <w:numPr>
          <w:ilvl w:val="0"/>
          <w:numId w:val="29"/>
        </w:numPr>
        <w:jc w:val="both"/>
      </w:pPr>
      <w:r w:rsidRPr="002728B4">
        <w:t xml:space="preserve">The following velocities should be recorded on the report form: </w:t>
      </w:r>
    </w:p>
    <w:p w:rsidR="007936F3" w:rsidRPr="002728B4" w:rsidRDefault="007936F3" w:rsidP="00B737E9">
      <w:pPr>
        <w:pStyle w:val="Default"/>
        <w:numPr>
          <w:ilvl w:val="1"/>
          <w:numId w:val="29"/>
        </w:numPr>
        <w:jc w:val="both"/>
      </w:pPr>
      <w:r w:rsidRPr="002728B4">
        <w:t xml:space="preserve">PSV &amp; EDV in the CCA 1-2cm below the bifurcation </w:t>
      </w:r>
    </w:p>
    <w:p w:rsidR="007936F3" w:rsidRPr="002728B4" w:rsidRDefault="007936F3" w:rsidP="00B737E9">
      <w:pPr>
        <w:pStyle w:val="Default"/>
        <w:numPr>
          <w:ilvl w:val="1"/>
          <w:numId w:val="29"/>
        </w:numPr>
        <w:jc w:val="both"/>
      </w:pPr>
      <w:r w:rsidRPr="002728B4">
        <w:t xml:space="preserve">PSV &amp; EDV in the ICA at the point of highest velocity </w:t>
      </w:r>
    </w:p>
    <w:p w:rsidR="007936F3" w:rsidRPr="002728B4" w:rsidRDefault="007936F3" w:rsidP="00B737E9">
      <w:pPr>
        <w:pStyle w:val="Default"/>
        <w:numPr>
          <w:ilvl w:val="1"/>
          <w:numId w:val="29"/>
        </w:numPr>
        <w:jc w:val="both"/>
      </w:pPr>
      <w:r w:rsidRPr="002728B4">
        <w:t>PSV in the ECA at the point of highest velocity</w:t>
      </w:r>
    </w:p>
    <w:p w:rsidR="007936F3" w:rsidRPr="002728B4" w:rsidRDefault="007936F3" w:rsidP="007936F3">
      <w:pPr>
        <w:pStyle w:val="Default"/>
        <w:jc w:val="both"/>
      </w:pPr>
    </w:p>
    <w:p w:rsidR="007936F3" w:rsidRPr="002728B4" w:rsidRDefault="007936F3" w:rsidP="00B737E9">
      <w:pPr>
        <w:pStyle w:val="Default"/>
        <w:numPr>
          <w:ilvl w:val="0"/>
          <w:numId w:val="29"/>
        </w:numPr>
        <w:jc w:val="both"/>
      </w:pPr>
      <w:r w:rsidRPr="002728B4">
        <w:t xml:space="preserve">Percentage degree of stenosis </w:t>
      </w:r>
    </w:p>
    <w:p w:rsidR="007936F3" w:rsidRPr="002728B4" w:rsidRDefault="007936F3" w:rsidP="00B737E9">
      <w:pPr>
        <w:pStyle w:val="Default"/>
        <w:numPr>
          <w:ilvl w:val="0"/>
          <w:numId w:val="29"/>
        </w:numPr>
        <w:jc w:val="both"/>
      </w:pPr>
      <w:r w:rsidRPr="002728B4">
        <w:t xml:space="preserve">Any limitations e.g. calcified plaque causing acoustic shadowing </w:t>
      </w:r>
    </w:p>
    <w:p w:rsidR="007936F3" w:rsidRPr="002728B4" w:rsidRDefault="007936F3" w:rsidP="007936F3">
      <w:pPr>
        <w:pStyle w:val="Default"/>
        <w:ind w:left="720"/>
        <w:jc w:val="both"/>
      </w:pP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rPr>
          <w:b/>
          <w:bCs/>
        </w:rPr>
      </w:pPr>
      <w:r w:rsidRPr="002728B4">
        <w:rPr>
          <w:b/>
          <w:bCs/>
        </w:rPr>
        <w:t>RESOURCES:</w:t>
      </w:r>
    </w:p>
    <w:p w:rsidR="007936F3" w:rsidRPr="002728B4" w:rsidRDefault="007936F3" w:rsidP="007936F3">
      <w:pPr>
        <w:pStyle w:val="Default"/>
        <w:jc w:val="both"/>
      </w:pPr>
      <w:r w:rsidRPr="002728B4">
        <w:rPr>
          <w:b/>
          <w:bCs/>
        </w:rPr>
        <w:t xml:space="preserve"> </w:t>
      </w:r>
    </w:p>
    <w:p w:rsidR="007936F3" w:rsidRPr="002728B4" w:rsidRDefault="007936F3" w:rsidP="007936F3">
      <w:pPr>
        <w:pStyle w:val="Default"/>
        <w:jc w:val="both"/>
      </w:pPr>
      <w:r w:rsidRPr="002728B4">
        <w:t xml:space="preserve">Society for Vascular Ultrasound Vascular Technology Professional Performance Guidelines </w:t>
      </w:r>
      <w:proofErr w:type="spellStart"/>
      <w:proofErr w:type="gramStart"/>
      <w:r w:rsidRPr="002728B4">
        <w:t>Extracranial</w:t>
      </w:r>
      <w:proofErr w:type="spellEnd"/>
      <w:r w:rsidRPr="002728B4">
        <w:t xml:space="preserve">  Cerebrovascular</w:t>
      </w:r>
      <w:proofErr w:type="gramEnd"/>
      <w:r w:rsidRPr="002728B4">
        <w:t xml:space="preserve"> Duplex Ultrasound Evaluation 2011 www.svunet.org </w:t>
      </w:r>
    </w:p>
    <w:p w:rsidR="007936F3" w:rsidRPr="002728B4" w:rsidRDefault="007936F3" w:rsidP="007936F3">
      <w:pPr>
        <w:pStyle w:val="Default"/>
        <w:jc w:val="both"/>
      </w:pPr>
      <w:r w:rsidRPr="002728B4">
        <w:t xml:space="preserve">American Institute of Ultrasound in Medicine Practice Guideline for the Performance of an Ultrasound </w:t>
      </w:r>
    </w:p>
    <w:p w:rsidR="007936F3" w:rsidRPr="002728B4" w:rsidRDefault="007936F3" w:rsidP="007936F3">
      <w:pPr>
        <w:pStyle w:val="Default"/>
        <w:jc w:val="both"/>
      </w:pPr>
      <w:r w:rsidRPr="002728B4">
        <w:t xml:space="preserve">Examination of the </w:t>
      </w:r>
      <w:proofErr w:type="spellStart"/>
      <w:r w:rsidRPr="002728B4">
        <w:t>Extracranial</w:t>
      </w:r>
      <w:proofErr w:type="spellEnd"/>
      <w:r w:rsidRPr="002728B4">
        <w:t xml:space="preserve"> Cerebrovascular System 2011 www.aium.org </w:t>
      </w:r>
    </w:p>
    <w:p w:rsidR="007936F3" w:rsidRPr="002728B4" w:rsidRDefault="007936F3" w:rsidP="007936F3">
      <w:pPr>
        <w:pStyle w:val="Default"/>
        <w:jc w:val="both"/>
      </w:pPr>
      <w:r w:rsidRPr="002728B4">
        <w:t xml:space="preserve">Australasian Society for Ultrasound in Medicine Policies and Statements D17 </w:t>
      </w:r>
      <w:proofErr w:type="spellStart"/>
      <w:r w:rsidRPr="002728B4">
        <w:t>Extracranial</w:t>
      </w:r>
      <w:proofErr w:type="spellEnd"/>
      <w:r w:rsidRPr="002728B4">
        <w:t xml:space="preserve"> Cerebrovascular Ultrasound www.asum.com.au </w:t>
      </w:r>
    </w:p>
    <w:p w:rsidR="007936F3" w:rsidRPr="002728B4" w:rsidRDefault="007936F3" w:rsidP="007936F3">
      <w:pPr>
        <w:pStyle w:val="Default"/>
        <w:jc w:val="both"/>
      </w:pPr>
      <w:r w:rsidRPr="002728B4">
        <w:t xml:space="preserve">Physiological Measurement – Service Specifications Vascular Technology Test: Carotid Duplex www.svtgbi.org.uk </w:t>
      </w:r>
    </w:p>
    <w:p w:rsidR="007936F3" w:rsidRPr="002728B4" w:rsidRDefault="007936F3" w:rsidP="007936F3">
      <w:pPr>
        <w:pStyle w:val="Default"/>
        <w:jc w:val="both"/>
      </w:pPr>
      <w:r w:rsidRPr="002728B4">
        <w:t xml:space="preserve">de Bray J M, Baud J M, </w:t>
      </w:r>
      <w:proofErr w:type="spellStart"/>
      <w:r w:rsidRPr="002728B4">
        <w:t>Dauzat</w:t>
      </w:r>
      <w:proofErr w:type="spellEnd"/>
      <w:r w:rsidRPr="002728B4">
        <w:t xml:space="preserve"> M 1997 Consensus concerning the morphology and the risk of carotid plaques. Cerebrovascular Disease 7: 289–296 </w:t>
      </w:r>
    </w:p>
    <w:p w:rsidR="007936F3" w:rsidRPr="002728B4" w:rsidRDefault="007936F3" w:rsidP="007936F3">
      <w:pPr>
        <w:pStyle w:val="Default"/>
        <w:jc w:val="both"/>
      </w:pPr>
      <w:r w:rsidRPr="002728B4">
        <w:t xml:space="preserve">European Carotid Plaque Study Group 1995 Carotid artery plaque composition – relationship to clinical presentation and ultrasound B-mode imaging. European Journal of Endovascular Surgery 10: 23–30 </w:t>
      </w:r>
    </w:p>
    <w:p w:rsidR="007936F3" w:rsidRPr="002728B4" w:rsidRDefault="007936F3" w:rsidP="007936F3">
      <w:pPr>
        <w:pStyle w:val="Default"/>
        <w:jc w:val="both"/>
      </w:pPr>
      <w:r w:rsidRPr="002728B4">
        <w:t xml:space="preserve">Bock RW et al Carotid plaque morphology and interpretation of the </w:t>
      </w:r>
      <w:proofErr w:type="spellStart"/>
      <w:r w:rsidRPr="002728B4">
        <w:t>echolucent</w:t>
      </w:r>
      <w:proofErr w:type="spellEnd"/>
      <w:r w:rsidRPr="002728B4">
        <w:t xml:space="preserve"> lesions. Diagnostic vascular ultrasound. Edward Arnold, London, pp 225–236 1992 </w:t>
      </w:r>
    </w:p>
    <w:p w:rsidR="007936F3" w:rsidRPr="002728B4" w:rsidRDefault="007936F3" w:rsidP="007936F3">
      <w:pPr>
        <w:pStyle w:val="Default"/>
        <w:jc w:val="both"/>
      </w:pPr>
      <w:r w:rsidRPr="002728B4">
        <w:t xml:space="preserve">Carotid artery stenosis: grey-scale and Doppler ultrasound diagnosis – Society of Radiologists in </w:t>
      </w:r>
      <w:proofErr w:type="gramStart"/>
      <w:r w:rsidRPr="002728B4">
        <w:t>Ultrasound  Consensus</w:t>
      </w:r>
      <w:proofErr w:type="gramEnd"/>
      <w:r w:rsidRPr="002728B4">
        <w:t xml:space="preserve"> Conference’ Grant EG et al Radiology 2003; 229: 340-346 </w:t>
      </w:r>
    </w:p>
    <w:p w:rsidR="007936F3" w:rsidRPr="002728B4" w:rsidRDefault="007936F3" w:rsidP="007936F3">
      <w:pPr>
        <w:pStyle w:val="Default"/>
        <w:jc w:val="both"/>
      </w:pPr>
      <w:r w:rsidRPr="002728B4">
        <w:t xml:space="preserve">Oates CP et al., Joint Recommendations for Reporting Carotid Ultrasound Investigations in the United Kingdom, </w:t>
      </w:r>
      <w:proofErr w:type="spellStart"/>
      <w:r w:rsidRPr="002728B4">
        <w:t>Eur</w:t>
      </w:r>
      <w:proofErr w:type="spellEnd"/>
      <w:r w:rsidRPr="002728B4">
        <w:t xml:space="preserve"> J </w:t>
      </w:r>
      <w:proofErr w:type="spellStart"/>
      <w:r w:rsidRPr="002728B4">
        <w:t>Vasc</w:t>
      </w:r>
      <w:proofErr w:type="spellEnd"/>
      <w:r w:rsidRPr="002728B4">
        <w:t xml:space="preserve"> </w:t>
      </w:r>
      <w:proofErr w:type="spellStart"/>
      <w:r w:rsidRPr="002728B4">
        <w:t>Endovasc</w:t>
      </w:r>
      <w:proofErr w:type="spellEnd"/>
      <w:r w:rsidRPr="002728B4">
        <w:t xml:space="preserve"> </w:t>
      </w:r>
      <w:proofErr w:type="spellStart"/>
      <w:r w:rsidRPr="002728B4">
        <w:t>Surg</w:t>
      </w:r>
      <w:proofErr w:type="spellEnd"/>
      <w:r w:rsidRPr="002728B4">
        <w:t xml:space="preserve"> (2008), http://www.bmus.org/policiesguides/CarotidRecommendationsPublishedPaperCO.pdf </w:t>
      </w:r>
    </w:p>
    <w:p w:rsidR="007936F3" w:rsidRPr="002728B4" w:rsidRDefault="007936F3" w:rsidP="007936F3">
      <w:pPr>
        <w:pStyle w:val="Default"/>
        <w:jc w:val="both"/>
      </w:pPr>
      <w:r w:rsidRPr="002728B4">
        <w:t xml:space="preserve">National Institute for Health and Clinical Excellence Stroke Diagnosis and initial management of acute and transient ischaemic attack (TIA) July 2008 www.nice.org.uk </w:t>
      </w:r>
    </w:p>
    <w:p w:rsidR="007936F3" w:rsidRPr="002728B4" w:rsidRDefault="007936F3" w:rsidP="007936F3">
      <w:pPr>
        <w:pStyle w:val="Default"/>
        <w:jc w:val="both"/>
      </w:pPr>
      <w:r w:rsidRPr="002728B4">
        <w:t xml:space="preserve">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b/>
          <w:sz w:val="24"/>
          <w:szCs w:val="24"/>
        </w:rPr>
      </w:pPr>
      <w:r>
        <w:rPr>
          <w:rFonts w:ascii="Arial" w:hAnsi="Arial" w:cs="Arial"/>
          <w:b/>
          <w:sz w:val="24"/>
          <w:szCs w:val="24"/>
        </w:rPr>
        <w:br w:type="page"/>
      </w:r>
    </w:p>
    <w:p w:rsidR="007936F3" w:rsidRPr="002728B4" w:rsidRDefault="007936F3" w:rsidP="007936F3">
      <w:pPr>
        <w:jc w:val="both"/>
        <w:rPr>
          <w:rFonts w:ascii="Arial" w:hAnsi="Arial" w:cs="Arial"/>
          <w:b/>
          <w:sz w:val="24"/>
          <w:szCs w:val="24"/>
        </w:rPr>
      </w:pPr>
      <w:r w:rsidRPr="002728B4">
        <w:rPr>
          <w:rFonts w:ascii="Arial" w:hAnsi="Arial" w:cs="Arial"/>
          <w:b/>
          <w:sz w:val="24"/>
          <w:szCs w:val="24"/>
        </w:rPr>
        <w:lastRenderedPageBreak/>
        <w:t xml:space="preserve">Venous Duplex Assessment for DVT and Deep Venous Insufficiency of the Lower Limb </w:t>
      </w:r>
    </w:p>
    <w:p w:rsidR="007936F3" w:rsidRPr="002728B4" w:rsidRDefault="007936F3" w:rsidP="007936F3">
      <w:pPr>
        <w:jc w:val="both"/>
        <w:rPr>
          <w:rFonts w:ascii="Arial" w:hAnsi="Arial" w:cs="Arial"/>
          <w:b/>
          <w:sz w:val="24"/>
          <w:szCs w:val="24"/>
        </w:rPr>
      </w:pPr>
    </w:p>
    <w:p w:rsidR="007936F3" w:rsidRPr="002728B4" w:rsidRDefault="007936F3" w:rsidP="007936F3">
      <w:pPr>
        <w:autoSpaceDE w:val="0"/>
        <w:autoSpaceDN w:val="0"/>
        <w:adjustRightInd w:val="0"/>
        <w:jc w:val="both"/>
        <w:rPr>
          <w:rFonts w:ascii="Arial" w:eastAsia="Calibri" w:hAnsi="Arial" w:cs="Arial"/>
          <w:b/>
          <w:bCs/>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b/>
          <w:bCs/>
          <w:color w:val="000000"/>
          <w:sz w:val="24"/>
          <w:szCs w:val="24"/>
          <w:lang w:eastAsia="en-GB"/>
        </w:rPr>
        <w:t xml:space="preserve">Purpose </w:t>
      </w: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Duplex ultrasound examination is used to assess the deep and superficial venous system of the lower limb (groin to ankle level) to determine the presence or absence of thrombosis and incompetence.  The d</w:t>
      </w:r>
      <w:r w:rsidR="00CB3889">
        <w:rPr>
          <w:rFonts w:ascii="Arial" w:eastAsia="Calibri" w:hAnsi="Arial" w:cs="Arial"/>
          <w:color w:val="000000"/>
          <w:sz w:val="24"/>
          <w:szCs w:val="24"/>
          <w:lang w:eastAsia="en-GB"/>
        </w:rPr>
        <w:t>epartment will only accept</w:t>
      </w:r>
      <w:r w:rsidRPr="002728B4">
        <w:rPr>
          <w:rFonts w:ascii="Arial" w:eastAsia="Calibri" w:hAnsi="Arial" w:cs="Arial"/>
          <w:color w:val="000000"/>
          <w:sz w:val="24"/>
          <w:szCs w:val="24"/>
          <w:lang w:eastAsia="en-GB"/>
        </w:rPr>
        <w:t xml:space="preserve"> referral</w:t>
      </w:r>
      <w:r w:rsidR="00CB3889">
        <w:rPr>
          <w:rFonts w:ascii="Arial" w:eastAsia="Calibri" w:hAnsi="Arial" w:cs="Arial"/>
          <w:color w:val="000000"/>
          <w:sz w:val="24"/>
          <w:szCs w:val="24"/>
          <w:lang w:eastAsia="en-GB"/>
        </w:rPr>
        <w:t>s</w:t>
      </w:r>
      <w:r w:rsidRPr="002728B4">
        <w:rPr>
          <w:rFonts w:ascii="Arial" w:eastAsia="Calibri" w:hAnsi="Arial" w:cs="Arial"/>
          <w:color w:val="000000"/>
          <w:sz w:val="24"/>
          <w:szCs w:val="24"/>
          <w:lang w:eastAsia="en-GB"/>
        </w:rPr>
        <w:t xml:space="preserve"> from </w:t>
      </w:r>
      <w:r w:rsidR="00CB3889">
        <w:rPr>
          <w:rFonts w:ascii="Arial" w:eastAsia="Calibri" w:hAnsi="Arial" w:cs="Arial"/>
          <w:color w:val="000000"/>
          <w:sz w:val="24"/>
          <w:szCs w:val="24"/>
          <w:lang w:eastAsia="en-GB"/>
        </w:rPr>
        <w:t>the vascular surgeons</w:t>
      </w:r>
      <w:r w:rsidRPr="002728B4">
        <w:rPr>
          <w:rFonts w:ascii="Arial" w:eastAsia="Calibri" w:hAnsi="Arial" w:cs="Arial"/>
          <w:color w:val="000000"/>
          <w:sz w:val="24"/>
          <w:szCs w:val="24"/>
          <w:lang w:eastAsia="en-GB"/>
        </w:rPr>
        <w:t>.</w:t>
      </w: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b/>
          <w:bCs/>
          <w:color w:val="000000"/>
          <w:sz w:val="24"/>
          <w:szCs w:val="24"/>
          <w:lang w:eastAsia="en-GB"/>
        </w:rPr>
        <w:t xml:space="preserve">Common Indications </w:t>
      </w: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Common indications for performance of this examination include: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Swelling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Pain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Tenderness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 Source of pulmonary embolism (PE) </w:t>
      </w:r>
    </w:p>
    <w:p w:rsidR="007936F3"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Post Thrombotic Syndrome</w:t>
      </w:r>
    </w:p>
    <w:p w:rsidR="00CB3889" w:rsidRPr="002728B4" w:rsidRDefault="00CB3889" w:rsidP="00CB3889">
      <w:pPr>
        <w:pStyle w:val="ListParagraph"/>
        <w:autoSpaceDE w:val="0"/>
        <w:autoSpaceDN w:val="0"/>
        <w:adjustRightInd w:val="0"/>
        <w:jc w:val="both"/>
        <w:rPr>
          <w:rFonts w:ascii="Arial" w:eastAsia="Calibri" w:hAnsi="Arial" w:cs="Arial"/>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b/>
          <w:bCs/>
          <w:color w:val="000000"/>
          <w:sz w:val="24"/>
          <w:szCs w:val="24"/>
          <w:lang w:eastAsia="en-GB"/>
        </w:rPr>
        <w:t xml:space="preserve">Contraindications and Limitations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Contraindications for lower limb venous duplex ultrasound for the assessment of DVT are unlikely; however, some limitations may preclude a complete examination and may these could include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Obesity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Casts, dressings, open wounds </w:t>
      </w:r>
      <w:proofErr w:type="spellStart"/>
      <w:r w:rsidRPr="002728B4">
        <w:rPr>
          <w:rFonts w:ascii="Arial" w:eastAsia="Calibri" w:hAnsi="Arial" w:cs="Arial"/>
          <w:color w:val="000000"/>
          <w:sz w:val="24"/>
          <w:szCs w:val="24"/>
          <w:lang w:eastAsia="en-GB"/>
        </w:rPr>
        <w:t>etc</w:t>
      </w:r>
      <w:proofErr w:type="spellEnd"/>
      <w:r w:rsidRPr="002728B4">
        <w:rPr>
          <w:rFonts w:ascii="Arial" w:eastAsia="Calibri" w:hAnsi="Arial" w:cs="Arial"/>
          <w:color w:val="000000"/>
          <w:sz w:val="24"/>
          <w:szCs w:val="24"/>
          <w:lang w:eastAsia="en-GB"/>
        </w:rPr>
        <w:t xml:space="preserve"> can limit visualisation.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Severe oedema/swelling.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Limited mobility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Patients who are unable to cooperate due to reduced cognitive functions e.g.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Alzheimer’s or dementia and through involuntary movements  Examinations undertaken portably at the patient’s bedside maybe limited due to equipment and room dimensions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Patient discomfort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When examining the abdominal veins bowel gas</w:t>
      </w:r>
    </w:p>
    <w:p w:rsidR="007936F3" w:rsidRPr="002728B4" w:rsidRDefault="007936F3" w:rsidP="007936F3">
      <w:pPr>
        <w:pStyle w:val="ListParagraph"/>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b/>
          <w:bCs/>
          <w:sz w:val="24"/>
          <w:szCs w:val="24"/>
          <w:lang w:eastAsia="en-GB"/>
        </w:rPr>
        <w:t xml:space="preserve">Examination: </w:t>
      </w:r>
    </w:p>
    <w:p w:rsidR="007936F3" w:rsidRPr="002728B4" w:rsidRDefault="007936F3" w:rsidP="007936F3">
      <w:pPr>
        <w:overflowPunct w:val="0"/>
        <w:autoSpaceDE w:val="0"/>
        <w:autoSpaceDN w:val="0"/>
        <w:adjustRightInd w:val="0"/>
        <w:jc w:val="both"/>
        <w:textAlignment w:val="baseline"/>
        <w:rPr>
          <w:rFonts w:ascii="Arial" w:eastAsia="Calibri" w:hAnsi="Arial" w:cs="Arial"/>
          <w:sz w:val="24"/>
          <w:szCs w:val="24"/>
          <w:lang w:eastAsia="en-GB"/>
        </w:rPr>
      </w:pP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eastAsia="Calibri" w:hAnsi="Arial" w:cs="Arial"/>
          <w:sz w:val="24"/>
          <w:szCs w:val="24"/>
          <w:lang w:eastAsia="en-GB"/>
        </w:rPr>
        <w:t xml:space="preserve">The patient is asked to expose the lower limb from groin to ankle. The patient is examined in the supine position with </w:t>
      </w:r>
      <w:r w:rsidRPr="002728B4">
        <w:rPr>
          <w:rFonts w:ascii="Arial" w:hAnsi="Arial" w:cs="Arial"/>
          <w:sz w:val="24"/>
          <w:szCs w:val="24"/>
        </w:rPr>
        <w:t>couch in a reversed Trendelenburg position and the leg externally rotated.</w:t>
      </w: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eastAsia="Calibri" w:hAnsi="Arial" w:cs="Arial"/>
          <w:sz w:val="24"/>
          <w:szCs w:val="24"/>
          <w:lang w:eastAsia="en-GB"/>
        </w:rPr>
        <w:t>The calf vessels may be examined with the patient sat on the edge of the couch with the leg dependant.</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Start the examination in the groin at the </w:t>
      </w:r>
      <w:r w:rsidR="00CB3889">
        <w:rPr>
          <w:rFonts w:ascii="Arial" w:eastAsia="Calibri" w:hAnsi="Arial" w:cs="Arial"/>
          <w:sz w:val="24"/>
          <w:szCs w:val="24"/>
          <w:lang w:eastAsia="en-GB"/>
        </w:rPr>
        <w:t xml:space="preserve">level of the </w:t>
      </w:r>
      <w:r w:rsidRPr="002728B4">
        <w:rPr>
          <w:rFonts w:ascii="Arial" w:eastAsia="Calibri" w:hAnsi="Arial" w:cs="Arial"/>
          <w:sz w:val="24"/>
          <w:szCs w:val="24"/>
          <w:lang w:eastAsia="en-GB"/>
        </w:rPr>
        <w:t xml:space="preserve">common femoral vein (CFV).  </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CFV should be examined to assess for spontaneous flow respiratory and cardiac modulation, augmentation, compressibility and colour filling. </w:t>
      </w:r>
    </w:p>
    <w:p w:rsidR="007936F3" w:rsidRPr="002728B4" w:rsidRDefault="00E5046F" w:rsidP="007936F3">
      <w:pPr>
        <w:autoSpaceDE w:val="0"/>
        <w:autoSpaceDN w:val="0"/>
        <w:adjustRightInd w:val="0"/>
        <w:jc w:val="both"/>
        <w:rPr>
          <w:rFonts w:ascii="Arial" w:eastAsia="Calibri" w:hAnsi="Arial" w:cs="Arial"/>
          <w:sz w:val="24"/>
          <w:szCs w:val="24"/>
          <w:lang w:eastAsia="en-GB"/>
        </w:rPr>
      </w:pPr>
      <w:r>
        <w:rPr>
          <w:rFonts w:ascii="Arial" w:eastAsia="Calibri" w:hAnsi="Arial" w:cs="Arial"/>
          <w:sz w:val="24"/>
          <w:szCs w:val="24"/>
          <w:lang w:eastAsia="en-GB"/>
        </w:rPr>
        <w:lastRenderedPageBreak/>
        <w:t>If abnormal/</w:t>
      </w:r>
      <w:r w:rsidR="007936F3" w:rsidRPr="002728B4">
        <w:rPr>
          <w:rFonts w:ascii="Arial" w:eastAsia="Calibri" w:hAnsi="Arial" w:cs="Arial"/>
          <w:sz w:val="24"/>
          <w:szCs w:val="24"/>
          <w:lang w:eastAsia="en-GB"/>
        </w:rPr>
        <w:t xml:space="preserve">none phasic flow is detected in the CFV the iliac veins and inferior vena cava need to be examined. </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If thrombus is detected in the CFV the diameter of the vein and distance the thrombus is from the bifurcation should be recorded.</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Continue to examine the lower limb veins distally examining the length of the femoral vein (FV), the proximal </w:t>
      </w:r>
      <w:proofErr w:type="spellStart"/>
      <w:r w:rsidRPr="002728B4">
        <w:rPr>
          <w:rFonts w:ascii="Arial" w:eastAsia="Calibri" w:hAnsi="Arial" w:cs="Arial"/>
          <w:sz w:val="24"/>
          <w:szCs w:val="24"/>
          <w:lang w:eastAsia="en-GB"/>
        </w:rPr>
        <w:t>profunda</w:t>
      </w:r>
      <w:proofErr w:type="spellEnd"/>
      <w:r w:rsidRPr="002728B4">
        <w:rPr>
          <w:rFonts w:ascii="Arial" w:eastAsia="Calibri" w:hAnsi="Arial" w:cs="Arial"/>
          <w:sz w:val="24"/>
          <w:szCs w:val="24"/>
          <w:lang w:eastAsia="en-GB"/>
        </w:rPr>
        <w:t xml:space="preserve"> </w:t>
      </w:r>
      <w:proofErr w:type="spellStart"/>
      <w:r w:rsidRPr="002728B4">
        <w:rPr>
          <w:rFonts w:ascii="Arial" w:eastAsia="Calibri" w:hAnsi="Arial" w:cs="Arial"/>
          <w:sz w:val="24"/>
          <w:szCs w:val="24"/>
          <w:lang w:eastAsia="en-GB"/>
        </w:rPr>
        <w:t>femoris</w:t>
      </w:r>
      <w:proofErr w:type="spellEnd"/>
      <w:r w:rsidRPr="002728B4">
        <w:rPr>
          <w:rFonts w:ascii="Arial" w:eastAsia="Calibri" w:hAnsi="Arial" w:cs="Arial"/>
          <w:sz w:val="24"/>
          <w:szCs w:val="24"/>
          <w:lang w:eastAsia="en-GB"/>
        </w:rPr>
        <w:t xml:space="preserve"> vein (PFV), and popliteal vein (</w:t>
      </w:r>
      <w:proofErr w:type="spellStart"/>
      <w:r w:rsidRPr="002728B4">
        <w:rPr>
          <w:rFonts w:ascii="Arial" w:eastAsia="Calibri" w:hAnsi="Arial" w:cs="Arial"/>
          <w:sz w:val="24"/>
          <w:szCs w:val="24"/>
          <w:lang w:eastAsia="en-GB"/>
        </w:rPr>
        <w:t>PopV</w:t>
      </w:r>
      <w:proofErr w:type="spellEnd"/>
      <w:r w:rsidRPr="002728B4">
        <w:rPr>
          <w:rFonts w:ascii="Arial" w:eastAsia="Calibri" w:hAnsi="Arial" w:cs="Arial"/>
          <w:sz w:val="24"/>
          <w:szCs w:val="24"/>
          <w:lang w:eastAsia="en-GB"/>
        </w:rPr>
        <w:t xml:space="preserve">) for patency and signs of DVT </w:t>
      </w:r>
      <w:proofErr w:type="gramStart"/>
      <w:r w:rsidRPr="002728B4">
        <w:rPr>
          <w:rFonts w:ascii="Arial" w:eastAsia="Calibri" w:hAnsi="Arial" w:cs="Arial"/>
          <w:sz w:val="24"/>
          <w:szCs w:val="24"/>
          <w:lang w:eastAsia="en-GB"/>
        </w:rPr>
        <w:t>or  thrombotic</w:t>
      </w:r>
      <w:proofErr w:type="gramEnd"/>
      <w:r w:rsidRPr="002728B4">
        <w:rPr>
          <w:rFonts w:ascii="Arial" w:eastAsia="Calibri" w:hAnsi="Arial" w:cs="Arial"/>
          <w:sz w:val="24"/>
          <w:szCs w:val="24"/>
          <w:lang w:eastAsia="en-GB"/>
        </w:rPr>
        <w:t xml:space="preserve"> scarring.</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For acute DVT referrals the calf veins (gastrocnemius veins, posterior </w:t>
      </w:r>
      <w:proofErr w:type="spellStart"/>
      <w:r w:rsidRPr="002728B4">
        <w:rPr>
          <w:rFonts w:ascii="Arial" w:eastAsia="Calibri" w:hAnsi="Arial" w:cs="Arial"/>
          <w:sz w:val="24"/>
          <w:szCs w:val="24"/>
          <w:lang w:eastAsia="en-GB"/>
        </w:rPr>
        <w:t>tibial</w:t>
      </w:r>
      <w:proofErr w:type="spellEnd"/>
      <w:r w:rsidRPr="002728B4">
        <w:rPr>
          <w:rFonts w:ascii="Arial" w:eastAsia="Calibri" w:hAnsi="Arial" w:cs="Arial"/>
          <w:sz w:val="24"/>
          <w:szCs w:val="24"/>
          <w:lang w:eastAsia="en-GB"/>
        </w:rPr>
        <w:t xml:space="preserve"> veins and peroneal veins) should be imaged as above commenting on patency and signs of DVT or thrombotic scarring.  This may be performed either with the patient supine or sitting up.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upper great saphenous (GSV) and small saphenous vein (SSV) should be examined and if thrombus is noted within 5 cm of the </w:t>
      </w:r>
      <w:proofErr w:type="spellStart"/>
      <w:r w:rsidRPr="002728B4">
        <w:rPr>
          <w:rFonts w:ascii="Arial" w:eastAsia="Calibri" w:hAnsi="Arial" w:cs="Arial"/>
          <w:sz w:val="24"/>
          <w:szCs w:val="24"/>
          <w:lang w:eastAsia="en-GB"/>
        </w:rPr>
        <w:t>sapheno</w:t>
      </w:r>
      <w:proofErr w:type="spellEnd"/>
      <w:r w:rsidRPr="002728B4">
        <w:rPr>
          <w:rFonts w:ascii="Arial" w:eastAsia="Calibri" w:hAnsi="Arial" w:cs="Arial"/>
          <w:sz w:val="24"/>
          <w:szCs w:val="24"/>
          <w:lang w:eastAsia="en-GB"/>
        </w:rPr>
        <w:t>-femoral</w:t>
      </w:r>
      <w:r w:rsidR="00E5046F">
        <w:rPr>
          <w:rFonts w:ascii="Arial" w:eastAsia="Calibri" w:hAnsi="Arial" w:cs="Arial"/>
          <w:sz w:val="24"/>
          <w:szCs w:val="24"/>
          <w:lang w:eastAsia="en-GB"/>
        </w:rPr>
        <w:t xml:space="preserve"> (SFJ)</w:t>
      </w:r>
      <w:r w:rsidRPr="002728B4">
        <w:rPr>
          <w:rFonts w:ascii="Arial" w:eastAsia="Calibri" w:hAnsi="Arial" w:cs="Arial"/>
          <w:sz w:val="24"/>
          <w:szCs w:val="24"/>
          <w:lang w:eastAsia="en-GB"/>
        </w:rPr>
        <w:t xml:space="preserve"> or </w:t>
      </w:r>
      <w:proofErr w:type="spellStart"/>
      <w:r w:rsidRPr="002728B4">
        <w:rPr>
          <w:rFonts w:ascii="Arial" w:eastAsia="Calibri" w:hAnsi="Arial" w:cs="Arial"/>
          <w:sz w:val="24"/>
          <w:szCs w:val="24"/>
          <w:lang w:eastAsia="en-GB"/>
        </w:rPr>
        <w:t>sapheno</w:t>
      </w:r>
      <w:proofErr w:type="spellEnd"/>
      <w:r w:rsidRPr="002728B4">
        <w:rPr>
          <w:rFonts w:ascii="Arial" w:eastAsia="Calibri" w:hAnsi="Arial" w:cs="Arial"/>
          <w:sz w:val="24"/>
          <w:szCs w:val="24"/>
          <w:lang w:eastAsia="en-GB"/>
        </w:rPr>
        <w:t>-popliteal junction</w:t>
      </w:r>
      <w:r w:rsidR="00E5046F">
        <w:rPr>
          <w:rFonts w:ascii="Arial" w:eastAsia="Calibri" w:hAnsi="Arial" w:cs="Arial"/>
          <w:sz w:val="24"/>
          <w:szCs w:val="24"/>
          <w:lang w:eastAsia="en-GB"/>
        </w:rPr>
        <w:t xml:space="preserve"> (SPJ)</w:t>
      </w:r>
      <w:r w:rsidRPr="002728B4">
        <w:rPr>
          <w:rFonts w:ascii="Arial" w:eastAsia="Calibri" w:hAnsi="Arial" w:cs="Arial"/>
          <w:sz w:val="24"/>
          <w:szCs w:val="24"/>
          <w:lang w:eastAsia="en-GB"/>
        </w:rPr>
        <w:t xml:space="preserve"> this should be highlighted on the report.  The length of the thrombosed section should be reported.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If thrombus is identified in any of the veins examined the extent of the thrombus should be quantified making reference to the anatomical position of the thrombus and it’s upper and lower extent with reference to anatomical landmarks; whether it is occlusive, non-occlusive or free-floating. An </w:t>
      </w:r>
      <w:r w:rsidR="00E5046F">
        <w:rPr>
          <w:rFonts w:ascii="Arial" w:eastAsia="Calibri" w:hAnsi="Arial" w:cs="Arial"/>
          <w:sz w:val="24"/>
          <w:szCs w:val="24"/>
          <w:lang w:eastAsia="en-GB"/>
        </w:rPr>
        <w:t>attempt should be made to</w:t>
      </w:r>
      <w:r w:rsidRPr="002728B4">
        <w:rPr>
          <w:rFonts w:ascii="Arial" w:eastAsia="Calibri" w:hAnsi="Arial" w:cs="Arial"/>
          <w:sz w:val="24"/>
          <w:szCs w:val="24"/>
          <w:lang w:eastAsia="en-GB"/>
        </w:rPr>
        <w:t xml:space="preserve"> evaluate if </w:t>
      </w:r>
      <w:r w:rsidR="00E5046F">
        <w:rPr>
          <w:rFonts w:ascii="Arial" w:eastAsia="Calibri" w:hAnsi="Arial" w:cs="Arial"/>
          <w:sz w:val="24"/>
          <w:szCs w:val="24"/>
          <w:lang w:eastAsia="en-GB"/>
        </w:rPr>
        <w:t xml:space="preserve">the </w:t>
      </w:r>
      <w:r w:rsidRPr="002728B4">
        <w:rPr>
          <w:rFonts w:ascii="Arial" w:eastAsia="Calibri" w:hAnsi="Arial" w:cs="Arial"/>
          <w:sz w:val="24"/>
          <w:szCs w:val="24"/>
          <w:lang w:eastAsia="en-GB"/>
        </w:rPr>
        <w:t>thrombus is acute or chronic, from its echogenicity, attachment and vein dilation.</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 </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If the referral is for chronic venous insufficiency then the veins ne</w:t>
      </w:r>
      <w:r w:rsidR="008B22DE">
        <w:rPr>
          <w:rFonts w:ascii="Arial" w:eastAsia="Calibri" w:hAnsi="Arial" w:cs="Arial"/>
          <w:sz w:val="24"/>
          <w:szCs w:val="24"/>
          <w:lang w:eastAsia="en-GB"/>
        </w:rPr>
        <w:t xml:space="preserve">ed to be assessed for reflux.  A measurement of reflux in the distal </w:t>
      </w:r>
      <w:proofErr w:type="spellStart"/>
      <w:r w:rsidR="008B22DE">
        <w:rPr>
          <w:rFonts w:ascii="Arial" w:eastAsia="Calibri" w:hAnsi="Arial" w:cs="Arial"/>
          <w:sz w:val="24"/>
          <w:szCs w:val="24"/>
          <w:lang w:eastAsia="en-GB"/>
        </w:rPr>
        <w:t>PopV</w:t>
      </w:r>
      <w:proofErr w:type="spellEnd"/>
      <w:r w:rsidR="008B22DE">
        <w:rPr>
          <w:rFonts w:ascii="Arial" w:eastAsia="Calibri" w:hAnsi="Arial" w:cs="Arial"/>
          <w:sz w:val="24"/>
          <w:szCs w:val="24"/>
          <w:lang w:eastAsia="en-GB"/>
        </w:rPr>
        <w:t xml:space="preserve"> with calf augmentation, and </w:t>
      </w:r>
      <w:r w:rsidRPr="002728B4">
        <w:rPr>
          <w:rFonts w:ascii="Arial" w:eastAsia="Calibri" w:hAnsi="Arial" w:cs="Arial"/>
          <w:sz w:val="24"/>
          <w:szCs w:val="24"/>
          <w:lang w:eastAsia="en-GB"/>
        </w:rPr>
        <w:t>with the patient sitting on the edge of the couch with the leg dependant</w:t>
      </w:r>
      <w:r w:rsidR="008B22DE">
        <w:rPr>
          <w:rFonts w:ascii="Arial" w:eastAsia="Calibri" w:hAnsi="Arial" w:cs="Arial"/>
          <w:sz w:val="24"/>
          <w:szCs w:val="24"/>
          <w:lang w:eastAsia="en-GB"/>
        </w:rPr>
        <w:t>,</w:t>
      </w:r>
      <w:r w:rsidRPr="002728B4">
        <w:rPr>
          <w:rFonts w:ascii="Arial" w:eastAsia="Calibri" w:hAnsi="Arial" w:cs="Arial"/>
          <w:sz w:val="24"/>
          <w:szCs w:val="24"/>
          <w:lang w:eastAsia="en-GB"/>
        </w:rPr>
        <w:t xml:space="preserve"> should be measure as a baseline point for any futures scans on that patient.  The reflux should be quantified for duration and high or low volume flow, a pictorial representation of augmented flow and reflux flow with time measurements and peak velocities may be useful.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b/>
          <w:bCs/>
          <w:sz w:val="24"/>
          <w:szCs w:val="24"/>
          <w:lang w:eastAsia="en-GB"/>
        </w:rPr>
        <w:t xml:space="preserve">Reporting: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reporting should include: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presence/absence of phasic flow in the proximal veins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Which veins have been assessed &amp; record the presence/absence of thrombus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Where thrombus is identified, the location, length/extent, degree of restriction should be estimated for the CFV, proximal FV, distal FV and the popliteal vein(more or less than 50% restricted) and whether the thrombus is acute or chronic should be documented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Any limitations encountered during the examination </w:t>
      </w:r>
    </w:p>
    <w:p w:rsidR="007936F3" w:rsidRPr="002728B4" w:rsidRDefault="007936F3" w:rsidP="007936F3">
      <w:pPr>
        <w:pStyle w:val="ListParagraph"/>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9612B5" w:rsidRDefault="009612B5">
      <w:pPr>
        <w:rPr>
          <w:rFonts w:ascii="Arial" w:eastAsia="Calibri" w:hAnsi="Arial" w:cs="Arial"/>
          <w:sz w:val="24"/>
          <w:szCs w:val="24"/>
          <w:lang w:eastAsia="en-GB"/>
        </w:rPr>
      </w:pPr>
      <w:r>
        <w:rPr>
          <w:rFonts w:ascii="Arial" w:eastAsia="Calibri" w:hAnsi="Arial" w:cs="Arial"/>
          <w:sz w:val="24"/>
          <w:szCs w:val="24"/>
          <w:lang w:eastAsia="en-GB"/>
        </w:rPr>
        <w:br w:type="page"/>
      </w:r>
    </w:p>
    <w:p w:rsidR="007936F3" w:rsidRPr="002728B4" w:rsidRDefault="007936F3" w:rsidP="007936F3">
      <w:pPr>
        <w:jc w:val="both"/>
        <w:rPr>
          <w:rFonts w:ascii="Arial" w:hAnsi="Arial" w:cs="Arial"/>
          <w:b/>
          <w:sz w:val="24"/>
          <w:szCs w:val="24"/>
        </w:rPr>
      </w:pPr>
      <w:r w:rsidRPr="002728B4">
        <w:rPr>
          <w:rFonts w:ascii="Arial" w:hAnsi="Arial" w:cs="Arial"/>
          <w:b/>
          <w:sz w:val="24"/>
          <w:szCs w:val="24"/>
        </w:rPr>
        <w:lastRenderedPageBreak/>
        <w:t>Venous Duplex Assessment for Incompetence of Lower Limb</w:t>
      </w:r>
    </w:p>
    <w:p w:rsidR="007936F3" w:rsidRPr="002728B4" w:rsidRDefault="007936F3" w:rsidP="007936F3">
      <w:pPr>
        <w:pStyle w:val="Heading1"/>
        <w:jc w:val="both"/>
        <w:rPr>
          <w:rFonts w:ascii="Arial" w:hAnsi="Arial" w:cs="Arial"/>
          <w:szCs w:val="24"/>
        </w:rPr>
      </w:pPr>
    </w:p>
    <w:p w:rsidR="007936F3" w:rsidRPr="002728B4" w:rsidRDefault="007936F3" w:rsidP="007936F3">
      <w:pPr>
        <w:jc w:val="both"/>
        <w:rPr>
          <w:rFonts w:ascii="Arial" w:hAnsi="Arial" w:cs="Arial"/>
          <w:b/>
          <w:sz w:val="24"/>
          <w:szCs w:val="24"/>
        </w:rPr>
      </w:pPr>
      <w:r w:rsidRPr="002728B4">
        <w:rPr>
          <w:rFonts w:ascii="Arial" w:hAnsi="Arial" w:cs="Arial"/>
          <w:b/>
          <w:sz w:val="24"/>
          <w:szCs w:val="24"/>
        </w:rPr>
        <w:t>Purpose</w:t>
      </w:r>
    </w:p>
    <w:p w:rsidR="007936F3" w:rsidRPr="002728B4" w:rsidRDefault="007936F3" w:rsidP="007936F3">
      <w:pPr>
        <w:jc w:val="both"/>
        <w:rPr>
          <w:rFonts w:ascii="Arial" w:hAnsi="Arial" w:cs="Arial"/>
          <w:sz w:val="24"/>
          <w:szCs w:val="24"/>
        </w:rPr>
      </w:pPr>
      <w:r w:rsidRPr="002728B4">
        <w:rPr>
          <w:rFonts w:ascii="Arial" w:hAnsi="Arial" w:cs="Arial"/>
          <w:sz w:val="24"/>
          <w:szCs w:val="24"/>
        </w:rPr>
        <w:t>The test will document the presence of thrombus, the presence and degree of reflux in the deep or superficial venous systems.  The anatomy of the varicosities and the presence of incompetent perforators.</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The unit with receive referrals from patients with recurrent varicose veins, complicated primary veins, venous ulcers, suspected deep vein thrombosis or deep vein insufficiency.  The unit will only receive referrals via a vascular surgeon or the mul</w:t>
      </w:r>
      <w:r w:rsidR="00166A7E">
        <w:rPr>
          <w:rFonts w:ascii="Arial" w:hAnsi="Arial" w:cs="Arial"/>
          <w:sz w:val="24"/>
          <w:szCs w:val="24"/>
        </w:rPr>
        <w:t>tidisciplinary Leg Ulcer Clinic or Lymphedema clinic</w:t>
      </w:r>
      <w:r w:rsidRPr="002728B4">
        <w:rPr>
          <w:rFonts w:ascii="Arial" w:hAnsi="Arial" w:cs="Arial"/>
          <w:sz w:val="24"/>
          <w:szCs w:val="24"/>
        </w:rPr>
        <w:t xml:space="preserve">.  </w:t>
      </w:r>
    </w:p>
    <w:p w:rsidR="007936F3" w:rsidRPr="002728B4" w:rsidRDefault="007936F3" w:rsidP="007936F3">
      <w:pPr>
        <w:jc w:val="both"/>
        <w:rPr>
          <w:rFonts w:ascii="Arial" w:hAnsi="Arial" w:cs="Arial"/>
          <w:sz w:val="24"/>
          <w:szCs w:val="24"/>
        </w:rPr>
      </w:pPr>
    </w:p>
    <w:p w:rsidR="007936F3" w:rsidRPr="00B737E9" w:rsidRDefault="007936F3" w:rsidP="007936F3">
      <w:pPr>
        <w:pStyle w:val="Heading2"/>
        <w:jc w:val="both"/>
        <w:rPr>
          <w:b w:val="0"/>
          <w:color w:val="auto"/>
          <w:sz w:val="24"/>
          <w:szCs w:val="24"/>
        </w:rPr>
      </w:pPr>
      <w:r w:rsidRPr="00B737E9">
        <w:rPr>
          <w:color w:val="auto"/>
          <w:sz w:val="24"/>
          <w:szCs w:val="24"/>
        </w:rPr>
        <w:t>Procedure</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b/>
          <w:sz w:val="24"/>
          <w:szCs w:val="24"/>
        </w:rPr>
      </w:pPr>
      <w:r w:rsidRPr="002728B4">
        <w:rPr>
          <w:rFonts w:ascii="Arial" w:hAnsi="Arial" w:cs="Arial"/>
          <w:sz w:val="24"/>
          <w:szCs w:val="24"/>
        </w:rPr>
        <w:t xml:space="preserve">The CFV, FV and Pop V should be assessed as per the </w:t>
      </w:r>
      <w:r w:rsidRPr="002728B4">
        <w:rPr>
          <w:rFonts w:ascii="Arial" w:hAnsi="Arial" w:cs="Arial"/>
          <w:b/>
          <w:sz w:val="24"/>
          <w:szCs w:val="24"/>
        </w:rPr>
        <w:t>Venous Duplex Assessment for DVT and Deep Venous Insufficiency of the Lower Limb protocol.</w:t>
      </w:r>
    </w:p>
    <w:p w:rsidR="007936F3" w:rsidRPr="002728B4" w:rsidRDefault="007936F3" w:rsidP="007936F3">
      <w:pPr>
        <w:jc w:val="both"/>
        <w:rPr>
          <w:rFonts w:ascii="Arial" w:hAnsi="Arial" w:cs="Arial"/>
          <w:b/>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The patient should be positioned supine in the reversed Trendelenburg position, standing with the weight on their contralateral leg or sitting/resting on the edge of the couch with the leg dependant.</w:t>
      </w:r>
    </w:p>
    <w:p w:rsidR="007936F3" w:rsidRPr="002728B4" w:rsidRDefault="007936F3" w:rsidP="007936F3">
      <w:pPr>
        <w:jc w:val="both"/>
        <w:rPr>
          <w:rFonts w:ascii="Arial" w:hAnsi="Arial" w:cs="Arial"/>
          <w:sz w:val="24"/>
          <w:szCs w:val="24"/>
        </w:rPr>
      </w:pPr>
    </w:p>
    <w:p w:rsidR="007936F3" w:rsidRPr="002728B4" w:rsidRDefault="007936F3" w:rsidP="00B737E9">
      <w:pPr>
        <w:pStyle w:val="ListParagraph"/>
        <w:numPr>
          <w:ilvl w:val="0"/>
          <w:numId w:val="35"/>
        </w:numPr>
        <w:overflowPunct w:val="0"/>
        <w:autoSpaceDE w:val="0"/>
        <w:autoSpaceDN w:val="0"/>
        <w:adjustRightInd w:val="0"/>
        <w:jc w:val="both"/>
        <w:textAlignment w:val="baseline"/>
        <w:rPr>
          <w:rFonts w:ascii="Arial" w:hAnsi="Arial" w:cs="Arial"/>
          <w:sz w:val="24"/>
          <w:szCs w:val="24"/>
        </w:rPr>
      </w:pPr>
      <w:proofErr w:type="gramStart"/>
      <w:r w:rsidRPr="002728B4">
        <w:rPr>
          <w:rFonts w:ascii="Arial" w:hAnsi="Arial" w:cs="Arial"/>
          <w:sz w:val="24"/>
          <w:szCs w:val="24"/>
        </w:rPr>
        <w:t>the</w:t>
      </w:r>
      <w:proofErr w:type="gramEnd"/>
      <w:r w:rsidRPr="002728B4">
        <w:rPr>
          <w:rFonts w:ascii="Arial" w:hAnsi="Arial" w:cs="Arial"/>
          <w:sz w:val="24"/>
          <w:szCs w:val="24"/>
        </w:rPr>
        <w:t xml:space="preserve"> </w:t>
      </w:r>
      <w:proofErr w:type="spellStart"/>
      <w:r w:rsidRPr="002728B4">
        <w:rPr>
          <w:rFonts w:ascii="Arial" w:hAnsi="Arial" w:cs="Arial"/>
          <w:sz w:val="24"/>
          <w:szCs w:val="24"/>
        </w:rPr>
        <w:t>saphenofemoral</w:t>
      </w:r>
      <w:proofErr w:type="spellEnd"/>
      <w:r w:rsidRPr="002728B4">
        <w:rPr>
          <w:rFonts w:ascii="Arial" w:hAnsi="Arial" w:cs="Arial"/>
          <w:sz w:val="24"/>
          <w:szCs w:val="24"/>
        </w:rPr>
        <w:t xml:space="preserve"> junction (SFJ) should be assessed for patency and reflux using distal compression or </w:t>
      </w:r>
      <w:proofErr w:type="spellStart"/>
      <w:r w:rsidRPr="002728B4">
        <w:rPr>
          <w:rFonts w:ascii="Arial" w:hAnsi="Arial" w:cs="Arial"/>
          <w:sz w:val="24"/>
          <w:szCs w:val="24"/>
        </w:rPr>
        <w:t>valsalva</w:t>
      </w:r>
      <w:proofErr w:type="spellEnd"/>
      <w:r w:rsidRPr="002728B4">
        <w:rPr>
          <w:rFonts w:ascii="Arial" w:hAnsi="Arial" w:cs="Arial"/>
          <w:sz w:val="24"/>
          <w:szCs w:val="24"/>
        </w:rPr>
        <w:t xml:space="preserve">. </w:t>
      </w:r>
    </w:p>
    <w:p w:rsidR="007936F3" w:rsidRPr="002728B4" w:rsidRDefault="007936F3" w:rsidP="00B737E9">
      <w:pPr>
        <w:pStyle w:val="ListParagraph"/>
        <w:numPr>
          <w:ilvl w:val="0"/>
          <w:numId w:val="35"/>
        </w:numPr>
        <w:overflowPunct w:val="0"/>
        <w:autoSpaceDE w:val="0"/>
        <w:autoSpaceDN w:val="0"/>
        <w:adjustRightInd w:val="0"/>
        <w:jc w:val="both"/>
        <w:textAlignment w:val="baseline"/>
        <w:rPr>
          <w:rFonts w:ascii="Arial" w:hAnsi="Arial" w:cs="Arial"/>
          <w:sz w:val="24"/>
          <w:szCs w:val="24"/>
        </w:rPr>
      </w:pPr>
      <w:proofErr w:type="gramStart"/>
      <w:r w:rsidRPr="002728B4">
        <w:rPr>
          <w:rFonts w:ascii="Arial" w:hAnsi="Arial" w:cs="Arial"/>
          <w:sz w:val="24"/>
          <w:szCs w:val="24"/>
        </w:rPr>
        <w:t>the</w:t>
      </w:r>
      <w:proofErr w:type="gramEnd"/>
      <w:r w:rsidRPr="002728B4">
        <w:rPr>
          <w:rFonts w:ascii="Arial" w:hAnsi="Arial" w:cs="Arial"/>
          <w:sz w:val="24"/>
          <w:szCs w:val="24"/>
        </w:rPr>
        <w:t xml:space="preserve"> presence and competency of any anterior or posterior tributaries should be noted.</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proofErr w:type="gramStart"/>
      <w:r w:rsidRPr="002728B4">
        <w:rPr>
          <w:rFonts w:ascii="Arial" w:hAnsi="Arial" w:cs="Arial"/>
          <w:sz w:val="24"/>
          <w:szCs w:val="24"/>
        </w:rPr>
        <w:t>the</w:t>
      </w:r>
      <w:proofErr w:type="gramEnd"/>
      <w:r w:rsidRPr="002728B4">
        <w:rPr>
          <w:rFonts w:ascii="Arial" w:hAnsi="Arial" w:cs="Arial"/>
          <w:sz w:val="24"/>
          <w:szCs w:val="24"/>
        </w:rPr>
        <w:t xml:space="preserve"> great saphenous vein (GSV) is scanned throughout its length and assessed for patency, competency, presence of thrombotic scarring and site of any perforators.</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proofErr w:type="gramStart"/>
      <w:r w:rsidRPr="002728B4">
        <w:rPr>
          <w:rFonts w:ascii="Arial" w:hAnsi="Arial" w:cs="Arial"/>
          <w:sz w:val="24"/>
          <w:szCs w:val="24"/>
        </w:rPr>
        <w:t>the</w:t>
      </w:r>
      <w:proofErr w:type="gramEnd"/>
      <w:r w:rsidRPr="002728B4">
        <w:rPr>
          <w:rFonts w:ascii="Arial" w:hAnsi="Arial" w:cs="Arial"/>
          <w:sz w:val="24"/>
          <w:szCs w:val="24"/>
        </w:rPr>
        <w:t xml:space="preserve"> diameter of GSV should be noted, if it is incompetent, to help determine the most suitable treatment.</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The patient’s position may need to be adjusted to enable the </w:t>
      </w:r>
      <w:proofErr w:type="spellStart"/>
      <w:r w:rsidRPr="002728B4">
        <w:rPr>
          <w:rFonts w:ascii="Arial" w:hAnsi="Arial" w:cs="Arial"/>
          <w:sz w:val="24"/>
          <w:szCs w:val="24"/>
        </w:rPr>
        <w:t>PopV</w:t>
      </w:r>
      <w:proofErr w:type="spellEnd"/>
      <w:r w:rsidRPr="002728B4">
        <w:rPr>
          <w:rFonts w:ascii="Arial" w:hAnsi="Arial" w:cs="Arial"/>
          <w:sz w:val="24"/>
          <w:szCs w:val="24"/>
        </w:rPr>
        <w:t xml:space="preserve"> to be accessed for patency, competency and thrombus. </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proofErr w:type="gramStart"/>
      <w:r w:rsidRPr="002728B4">
        <w:rPr>
          <w:rFonts w:ascii="Arial" w:hAnsi="Arial" w:cs="Arial"/>
          <w:sz w:val="24"/>
          <w:szCs w:val="24"/>
        </w:rPr>
        <w:t>the</w:t>
      </w:r>
      <w:proofErr w:type="gramEnd"/>
      <w:r w:rsidRPr="002728B4">
        <w:rPr>
          <w:rFonts w:ascii="Arial" w:hAnsi="Arial" w:cs="Arial"/>
          <w:sz w:val="24"/>
          <w:szCs w:val="24"/>
        </w:rPr>
        <w:t xml:space="preserve"> </w:t>
      </w:r>
      <w:proofErr w:type="spellStart"/>
      <w:r w:rsidRPr="002728B4">
        <w:rPr>
          <w:rFonts w:ascii="Arial" w:hAnsi="Arial" w:cs="Arial"/>
          <w:sz w:val="24"/>
          <w:szCs w:val="24"/>
        </w:rPr>
        <w:t>saphenopopliteal</w:t>
      </w:r>
      <w:proofErr w:type="spellEnd"/>
      <w:r w:rsidRPr="002728B4">
        <w:rPr>
          <w:rFonts w:ascii="Arial" w:hAnsi="Arial" w:cs="Arial"/>
          <w:sz w:val="24"/>
          <w:szCs w:val="24"/>
        </w:rPr>
        <w:t xml:space="preserve"> junction (SPJ) should be assessed for patency and reflux using distal compression. Variations in anatomy such as high junctions and </w:t>
      </w:r>
      <w:proofErr w:type="spellStart"/>
      <w:r w:rsidRPr="002728B4">
        <w:rPr>
          <w:rFonts w:ascii="Arial" w:hAnsi="Arial" w:cs="Arial"/>
          <w:sz w:val="24"/>
          <w:szCs w:val="24"/>
        </w:rPr>
        <w:t>giacomini</w:t>
      </w:r>
      <w:proofErr w:type="spellEnd"/>
      <w:r w:rsidRPr="002728B4">
        <w:rPr>
          <w:rFonts w:ascii="Arial" w:hAnsi="Arial" w:cs="Arial"/>
          <w:sz w:val="24"/>
          <w:szCs w:val="24"/>
        </w:rPr>
        <w:t xml:space="preserve"> veins should be noted.  </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proofErr w:type="gramStart"/>
      <w:r w:rsidRPr="002728B4">
        <w:rPr>
          <w:rFonts w:ascii="Arial" w:hAnsi="Arial" w:cs="Arial"/>
          <w:sz w:val="24"/>
          <w:szCs w:val="24"/>
        </w:rPr>
        <w:t>the</w:t>
      </w:r>
      <w:proofErr w:type="gramEnd"/>
      <w:r w:rsidRPr="002728B4">
        <w:rPr>
          <w:rFonts w:ascii="Arial" w:hAnsi="Arial" w:cs="Arial"/>
          <w:sz w:val="24"/>
          <w:szCs w:val="24"/>
        </w:rPr>
        <w:t xml:space="preserve"> small saphenous vein (SSV</w:t>
      </w:r>
      <w:r w:rsidR="007E1F24" w:rsidRPr="002728B4">
        <w:rPr>
          <w:rFonts w:ascii="Arial" w:hAnsi="Arial" w:cs="Arial"/>
          <w:sz w:val="24"/>
          <w:szCs w:val="24"/>
        </w:rPr>
        <w:t>) is</w:t>
      </w:r>
      <w:r w:rsidRPr="002728B4">
        <w:rPr>
          <w:rFonts w:ascii="Arial" w:hAnsi="Arial" w:cs="Arial"/>
          <w:sz w:val="24"/>
          <w:szCs w:val="24"/>
        </w:rPr>
        <w:t xml:space="preserve"> scanned to the lateral aspect of the ankle noting any large tributaries, perforators, thrombus or incompetence.</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If the SSV is incompetent then diameters need to be recorded.</w:t>
      </w:r>
    </w:p>
    <w:p w:rsidR="007936F3" w:rsidRPr="002728B4" w:rsidRDefault="007936F3" w:rsidP="007936F3">
      <w:pPr>
        <w:overflowPunct w:val="0"/>
        <w:autoSpaceDE w:val="0"/>
        <w:autoSpaceDN w:val="0"/>
        <w:adjustRightInd w:val="0"/>
        <w:ind w:left="720"/>
        <w:jc w:val="both"/>
        <w:textAlignment w:val="baseline"/>
        <w:rPr>
          <w:rFonts w:ascii="Arial" w:hAnsi="Arial" w:cs="Arial"/>
          <w:sz w:val="24"/>
          <w:szCs w:val="24"/>
        </w:rPr>
      </w:pPr>
      <w:r w:rsidRPr="002728B4">
        <w:rPr>
          <w:rFonts w:ascii="Arial" w:hAnsi="Arial" w:cs="Arial"/>
          <w:sz w:val="24"/>
          <w:szCs w:val="24"/>
        </w:rPr>
        <w:t xml:space="preserve"> </w:t>
      </w: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Any varicosities that have not been accounted for by completed the above steps should be imaged directly to determine their origin and diameters of vessels.</w:t>
      </w: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Reflux identified should be graded as follows:-</w:t>
      </w:r>
    </w:p>
    <w:p w:rsidR="007936F3" w:rsidRPr="002728B4" w:rsidRDefault="007936F3" w:rsidP="00B737E9">
      <w:pPr>
        <w:numPr>
          <w:ilvl w:val="1"/>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&lt;0.5 seconds </w:t>
      </w:r>
      <w:r w:rsidRPr="002728B4">
        <w:rPr>
          <w:rFonts w:ascii="Arial" w:hAnsi="Arial" w:cs="Arial"/>
          <w:sz w:val="24"/>
          <w:szCs w:val="24"/>
        </w:rPr>
        <w:tab/>
        <w:t xml:space="preserve">competent </w:t>
      </w:r>
    </w:p>
    <w:p w:rsidR="007936F3" w:rsidRPr="002728B4" w:rsidRDefault="007936F3" w:rsidP="00B737E9">
      <w:pPr>
        <w:numPr>
          <w:ilvl w:val="1"/>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&gt;0.5 seconds </w:t>
      </w:r>
      <w:r w:rsidRPr="002728B4">
        <w:rPr>
          <w:rFonts w:ascii="Arial" w:hAnsi="Arial" w:cs="Arial"/>
          <w:sz w:val="24"/>
          <w:szCs w:val="24"/>
        </w:rPr>
        <w:tab/>
        <w:t>incompetent</w:t>
      </w:r>
    </w:p>
    <w:p w:rsidR="007936F3" w:rsidRPr="002728B4" w:rsidRDefault="007936F3" w:rsidP="007936F3">
      <w:pPr>
        <w:overflowPunct w:val="0"/>
        <w:autoSpaceDE w:val="0"/>
        <w:autoSpaceDN w:val="0"/>
        <w:adjustRightInd w:val="0"/>
        <w:ind w:left="720"/>
        <w:jc w:val="both"/>
        <w:textAlignment w:val="baseline"/>
        <w:rPr>
          <w:rFonts w:ascii="Arial" w:hAnsi="Arial" w:cs="Arial"/>
          <w:i/>
          <w:sz w:val="24"/>
          <w:szCs w:val="24"/>
        </w:rPr>
      </w:pPr>
      <w:r w:rsidRPr="002728B4">
        <w:rPr>
          <w:rFonts w:ascii="Arial" w:hAnsi="Arial" w:cs="Arial"/>
          <w:i/>
          <w:sz w:val="24"/>
          <w:szCs w:val="24"/>
        </w:rPr>
        <w:t xml:space="preserve">Coleridge-Smith et al </w:t>
      </w:r>
    </w:p>
    <w:p w:rsidR="007936F3" w:rsidRPr="002728B4" w:rsidRDefault="007936F3" w:rsidP="007936F3">
      <w:pPr>
        <w:overflowPunct w:val="0"/>
        <w:autoSpaceDE w:val="0"/>
        <w:autoSpaceDN w:val="0"/>
        <w:adjustRightInd w:val="0"/>
        <w:ind w:left="720"/>
        <w:jc w:val="both"/>
        <w:textAlignment w:val="baseline"/>
        <w:rPr>
          <w:rFonts w:ascii="Arial" w:hAnsi="Arial" w:cs="Arial"/>
          <w:i/>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lastRenderedPageBreak/>
        <w:t>The below criterial for treatment suitability should be used.</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RF/VNUS ablation </w:t>
      </w:r>
    </w:p>
    <w:p w:rsidR="007936F3" w:rsidRPr="002728B4" w:rsidRDefault="007936F3" w:rsidP="007936F3">
      <w:pPr>
        <w:jc w:val="both"/>
        <w:rPr>
          <w:rFonts w:ascii="Arial" w:hAnsi="Arial" w:cs="Arial"/>
          <w:sz w:val="24"/>
          <w:szCs w:val="24"/>
        </w:rPr>
      </w:pPr>
      <w:r w:rsidRPr="002728B4">
        <w:rPr>
          <w:rFonts w:ascii="Arial" w:hAnsi="Arial" w:cs="Arial"/>
          <w:sz w:val="24"/>
          <w:szCs w:val="24"/>
        </w:rPr>
        <w:t>An incompetent segment of GSV or SSV, of at least 10cm in length, through which a catheter would be able to be passed.  Veins that are too tortuous or have significant thrombotic scarring are not likely to be suitable for this treatment.</w:t>
      </w: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 </w:t>
      </w:r>
    </w:p>
    <w:p w:rsidR="007936F3" w:rsidRPr="002728B4" w:rsidRDefault="007936F3" w:rsidP="007936F3">
      <w:pPr>
        <w:jc w:val="both"/>
        <w:rPr>
          <w:rFonts w:ascii="Arial" w:hAnsi="Arial" w:cs="Arial"/>
          <w:sz w:val="24"/>
          <w:szCs w:val="24"/>
        </w:rPr>
      </w:pPr>
      <w:r w:rsidRPr="002728B4">
        <w:rPr>
          <w:rFonts w:ascii="Arial" w:hAnsi="Arial" w:cs="Arial"/>
          <w:sz w:val="24"/>
          <w:szCs w:val="24"/>
        </w:rPr>
        <w:t>Foam treatment</w:t>
      </w: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Veins that are too large are not likely to be suitable for this treatment. GSV were a significant portion of the vein is larger than 9mm in diameter, SSV were a significant portion of the vein is larger than 7mm or where there are numerous large varicosities of greater than 7mm should be flagged as not suitable for foam treatment. </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Reference</w:t>
      </w:r>
    </w:p>
    <w:p w:rsidR="007936F3" w:rsidRPr="002728B4" w:rsidRDefault="007936F3" w:rsidP="007936F3">
      <w:pPr>
        <w:jc w:val="both"/>
        <w:rPr>
          <w:rFonts w:ascii="Arial" w:hAnsi="Arial" w:cs="Arial"/>
          <w:sz w:val="24"/>
          <w:szCs w:val="24"/>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Coleridge-Smith, P, </w:t>
      </w:r>
      <w:proofErr w:type="spellStart"/>
      <w:r w:rsidRPr="002728B4">
        <w:rPr>
          <w:rFonts w:ascii="Arial" w:eastAsia="Calibri" w:hAnsi="Arial" w:cs="Arial"/>
          <w:color w:val="000000"/>
          <w:sz w:val="24"/>
          <w:szCs w:val="24"/>
          <w:lang w:eastAsia="en-GB"/>
        </w:rPr>
        <w:t>Labropoulos,N</w:t>
      </w:r>
      <w:proofErr w:type="spellEnd"/>
      <w:r w:rsidRPr="002728B4">
        <w:rPr>
          <w:rFonts w:ascii="Arial" w:eastAsia="Calibri" w:hAnsi="Arial" w:cs="Arial"/>
          <w:color w:val="000000"/>
          <w:sz w:val="24"/>
          <w:szCs w:val="24"/>
          <w:lang w:eastAsia="en-GB"/>
        </w:rPr>
        <w:t xml:space="preserve">, </w:t>
      </w:r>
      <w:proofErr w:type="spellStart"/>
      <w:r w:rsidRPr="002728B4">
        <w:rPr>
          <w:rFonts w:ascii="Arial" w:eastAsia="Calibri" w:hAnsi="Arial" w:cs="Arial"/>
          <w:color w:val="000000"/>
          <w:sz w:val="24"/>
          <w:szCs w:val="24"/>
          <w:lang w:eastAsia="en-GB"/>
        </w:rPr>
        <w:t>Partsch</w:t>
      </w:r>
      <w:proofErr w:type="spellEnd"/>
      <w:r w:rsidRPr="002728B4">
        <w:rPr>
          <w:rFonts w:ascii="Arial" w:eastAsia="Calibri" w:hAnsi="Arial" w:cs="Arial"/>
          <w:color w:val="000000"/>
          <w:sz w:val="24"/>
          <w:szCs w:val="24"/>
          <w:lang w:eastAsia="en-GB"/>
        </w:rPr>
        <w:t xml:space="preserve"> H, Myers K, </w:t>
      </w:r>
      <w:proofErr w:type="spellStart"/>
      <w:r w:rsidRPr="002728B4">
        <w:rPr>
          <w:rFonts w:ascii="Arial" w:eastAsia="Calibri" w:hAnsi="Arial" w:cs="Arial"/>
          <w:color w:val="000000"/>
          <w:sz w:val="24"/>
          <w:szCs w:val="24"/>
          <w:lang w:eastAsia="en-GB"/>
        </w:rPr>
        <w:t>Nicolaides</w:t>
      </w:r>
      <w:proofErr w:type="spellEnd"/>
      <w:r w:rsidRPr="002728B4">
        <w:rPr>
          <w:rFonts w:ascii="Arial" w:eastAsia="Calibri" w:hAnsi="Arial" w:cs="Arial"/>
          <w:color w:val="000000"/>
          <w:sz w:val="24"/>
          <w:szCs w:val="24"/>
          <w:lang w:eastAsia="en-GB"/>
        </w:rPr>
        <w:t xml:space="preserve"> A, </w:t>
      </w:r>
      <w:proofErr w:type="spellStart"/>
      <w:r w:rsidRPr="002728B4">
        <w:rPr>
          <w:rFonts w:ascii="Arial" w:eastAsia="Calibri" w:hAnsi="Arial" w:cs="Arial"/>
          <w:color w:val="000000"/>
          <w:sz w:val="24"/>
          <w:szCs w:val="24"/>
          <w:lang w:eastAsia="en-GB"/>
        </w:rPr>
        <w:t>Cavezzi</w:t>
      </w:r>
      <w:proofErr w:type="spellEnd"/>
      <w:r w:rsidRPr="002728B4">
        <w:rPr>
          <w:rFonts w:ascii="Arial" w:eastAsia="Calibri" w:hAnsi="Arial" w:cs="Arial"/>
          <w:color w:val="000000"/>
          <w:sz w:val="24"/>
          <w:szCs w:val="24"/>
          <w:lang w:eastAsia="en-GB"/>
        </w:rPr>
        <w:t xml:space="preserve"> A. Duplex ultrasound </w:t>
      </w:r>
    </w:p>
    <w:p w:rsidR="007936F3" w:rsidRPr="002728B4" w:rsidRDefault="007936F3" w:rsidP="007936F3">
      <w:pPr>
        <w:jc w:val="both"/>
        <w:rPr>
          <w:rFonts w:ascii="Arial" w:hAnsi="Arial" w:cs="Arial"/>
          <w:sz w:val="24"/>
          <w:szCs w:val="24"/>
        </w:rPr>
      </w:pPr>
      <w:proofErr w:type="gramStart"/>
      <w:r w:rsidRPr="002728B4">
        <w:rPr>
          <w:rFonts w:ascii="Arial" w:eastAsia="Calibri" w:hAnsi="Arial" w:cs="Arial"/>
          <w:color w:val="000000"/>
          <w:sz w:val="24"/>
          <w:szCs w:val="24"/>
          <w:lang w:eastAsia="en-GB"/>
        </w:rPr>
        <w:t>investigation</w:t>
      </w:r>
      <w:proofErr w:type="gramEnd"/>
      <w:r w:rsidRPr="002728B4">
        <w:rPr>
          <w:rFonts w:ascii="Arial" w:eastAsia="Calibri" w:hAnsi="Arial" w:cs="Arial"/>
          <w:color w:val="000000"/>
          <w:sz w:val="24"/>
          <w:szCs w:val="24"/>
          <w:lang w:eastAsia="en-GB"/>
        </w:rPr>
        <w:t xml:space="preserve"> of the veins in chronic venous disease of the lower limbs –UIP Consensus Document. Part 1 Basic principles. </w:t>
      </w:r>
      <w:proofErr w:type="spellStart"/>
      <w:r w:rsidRPr="002728B4">
        <w:rPr>
          <w:rFonts w:ascii="Arial" w:eastAsia="Calibri" w:hAnsi="Arial" w:cs="Arial"/>
          <w:color w:val="000000"/>
          <w:sz w:val="24"/>
          <w:szCs w:val="24"/>
          <w:lang w:eastAsia="en-GB"/>
        </w:rPr>
        <w:t>Eur</w:t>
      </w:r>
      <w:proofErr w:type="spellEnd"/>
      <w:r w:rsidRPr="002728B4">
        <w:rPr>
          <w:rFonts w:ascii="Arial" w:eastAsia="Calibri" w:hAnsi="Arial" w:cs="Arial"/>
          <w:color w:val="000000"/>
          <w:sz w:val="24"/>
          <w:szCs w:val="24"/>
          <w:lang w:eastAsia="en-GB"/>
        </w:rPr>
        <w:t xml:space="preserve"> J </w:t>
      </w:r>
      <w:proofErr w:type="spellStart"/>
      <w:r w:rsidRPr="002728B4">
        <w:rPr>
          <w:rFonts w:ascii="Arial" w:eastAsia="Calibri" w:hAnsi="Arial" w:cs="Arial"/>
          <w:color w:val="000000"/>
          <w:sz w:val="24"/>
          <w:szCs w:val="24"/>
          <w:lang w:eastAsia="en-GB"/>
        </w:rPr>
        <w:t>Vasc</w:t>
      </w:r>
      <w:proofErr w:type="spellEnd"/>
      <w:r w:rsidRPr="002728B4">
        <w:rPr>
          <w:rFonts w:ascii="Arial" w:eastAsia="Calibri" w:hAnsi="Arial" w:cs="Arial"/>
          <w:color w:val="000000"/>
          <w:sz w:val="24"/>
          <w:szCs w:val="24"/>
          <w:lang w:eastAsia="en-GB"/>
        </w:rPr>
        <w:t xml:space="preserve"> </w:t>
      </w:r>
      <w:proofErr w:type="spellStart"/>
      <w:r w:rsidRPr="002728B4">
        <w:rPr>
          <w:rFonts w:ascii="Arial" w:eastAsia="Calibri" w:hAnsi="Arial" w:cs="Arial"/>
          <w:color w:val="000000"/>
          <w:sz w:val="24"/>
          <w:szCs w:val="24"/>
          <w:lang w:eastAsia="en-GB"/>
        </w:rPr>
        <w:t>Endovasc</w:t>
      </w:r>
      <w:proofErr w:type="spellEnd"/>
      <w:r w:rsidRPr="002728B4">
        <w:rPr>
          <w:rFonts w:ascii="Arial" w:eastAsia="Calibri" w:hAnsi="Arial" w:cs="Arial"/>
          <w:color w:val="000000"/>
          <w:sz w:val="24"/>
          <w:szCs w:val="24"/>
          <w:lang w:eastAsia="en-GB"/>
        </w:rPr>
        <w:t xml:space="preserve"> </w:t>
      </w:r>
      <w:proofErr w:type="spellStart"/>
      <w:r w:rsidRPr="002728B4">
        <w:rPr>
          <w:rFonts w:ascii="Arial" w:eastAsia="Calibri" w:hAnsi="Arial" w:cs="Arial"/>
          <w:color w:val="000000"/>
          <w:sz w:val="24"/>
          <w:szCs w:val="24"/>
          <w:lang w:eastAsia="en-GB"/>
        </w:rPr>
        <w:t>Surg</w:t>
      </w:r>
      <w:proofErr w:type="spellEnd"/>
      <w:r w:rsidRPr="002728B4">
        <w:rPr>
          <w:rFonts w:ascii="Arial" w:eastAsia="Calibri" w:hAnsi="Arial" w:cs="Arial"/>
          <w:color w:val="000000"/>
          <w:sz w:val="24"/>
          <w:szCs w:val="24"/>
          <w:lang w:eastAsia="en-GB"/>
        </w:rPr>
        <w:t xml:space="preserve"> 2006; 31:83-92</w:t>
      </w:r>
      <w:r w:rsidRPr="002728B4">
        <w:rPr>
          <w:rFonts w:ascii="Arial" w:hAnsi="Arial" w:cs="Arial"/>
          <w:sz w:val="24"/>
          <w:szCs w:val="24"/>
        </w:rPr>
        <w:t>,</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3F1634" w:rsidRDefault="003F1634"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A64214" w:rsidRDefault="009612B5">
      <w:pPr>
        <w:rPr>
          <w:rFonts w:ascii="Arial" w:hAnsi="Arial" w:cs="Arial"/>
          <w:sz w:val="24"/>
          <w:szCs w:val="24"/>
        </w:rPr>
        <w:pPrChange w:id="1" w:author="Chamberlin Katherine (Vascular Surgery)" w:date="2022-10-06T14:07:00Z">
          <w:pPr>
            <w:jc w:val="center"/>
          </w:pPr>
        </w:pPrChange>
      </w:pPr>
      <w:del w:id="2" w:author="Chamberlin Katherine (Vascular Surgery)" w:date="2022-10-06T14:07:00Z">
        <w:r w:rsidDel="00A64214">
          <w:rPr>
            <w:rFonts w:ascii="Arial" w:hAnsi="Arial" w:cs="Arial"/>
            <w:sz w:val="24"/>
            <w:szCs w:val="24"/>
          </w:rPr>
          <w:br w:type="page"/>
        </w:r>
      </w:del>
    </w:p>
    <w:p w:rsidR="00A64214" w:rsidRPr="003861F4" w:rsidRDefault="00A64214">
      <w:pPr>
        <w:rPr>
          <w:rFonts w:ascii="Arial" w:hAnsi="Arial" w:cs="Arial"/>
          <w:b/>
          <w:sz w:val="24"/>
        </w:rPr>
        <w:pPrChange w:id="3" w:author="Chamberlin Katherine (Vascular Surgery)" w:date="2022-10-06T14:07:00Z">
          <w:pPr>
            <w:jc w:val="center"/>
          </w:pPr>
        </w:pPrChange>
      </w:pPr>
      <w:r w:rsidRPr="00A64214">
        <w:rPr>
          <w:rFonts w:ascii="Arial" w:hAnsi="Arial" w:cs="Arial"/>
          <w:sz w:val="24"/>
          <w:szCs w:val="24"/>
        </w:rPr>
        <w:br w:type="page"/>
      </w:r>
      <w:r w:rsidRPr="003861F4">
        <w:rPr>
          <w:rFonts w:ascii="Arial" w:hAnsi="Arial" w:cs="Arial"/>
          <w:b/>
          <w:sz w:val="24"/>
        </w:rPr>
        <w:lastRenderedPageBreak/>
        <w:t>Iliac Scanning protocol for assessment for organ transplant</w:t>
      </w:r>
    </w:p>
    <w:p w:rsidR="00A64214" w:rsidRPr="003861F4" w:rsidRDefault="00A64214" w:rsidP="00A64214">
      <w:pPr>
        <w:rPr>
          <w:rFonts w:ascii="Arial" w:hAnsi="Arial" w:cs="Arial"/>
          <w:sz w:val="24"/>
        </w:rPr>
      </w:pPr>
    </w:p>
    <w:p w:rsidR="00A64214" w:rsidRDefault="00A64214" w:rsidP="00A64214">
      <w:pPr>
        <w:rPr>
          <w:rFonts w:ascii="Arial" w:hAnsi="Arial" w:cs="Arial"/>
          <w:sz w:val="24"/>
          <w:u w:val="single"/>
        </w:rPr>
      </w:pPr>
    </w:p>
    <w:p w:rsidR="00A64214" w:rsidRPr="00FD1F18" w:rsidRDefault="00A64214" w:rsidP="003861F4">
      <w:pPr>
        <w:jc w:val="both"/>
        <w:rPr>
          <w:rFonts w:ascii="Arial" w:hAnsi="Arial" w:cs="Arial"/>
          <w:b/>
          <w:sz w:val="24"/>
        </w:rPr>
      </w:pPr>
      <w:r w:rsidRPr="003861F4">
        <w:rPr>
          <w:rFonts w:ascii="Arial" w:hAnsi="Arial" w:cs="Arial"/>
          <w:b/>
          <w:sz w:val="24"/>
        </w:rPr>
        <w:t>Background</w:t>
      </w:r>
    </w:p>
    <w:p w:rsidR="00A64214" w:rsidRPr="003861F4" w:rsidRDefault="00A64214" w:rsidP="003861F4">
      <w:pPr>
        <w:jc w:val="both"/>
        <w:rPr>
          <w:rFonts w:ascii="Arial" w:hAnsi="Arial" w:cs="Arial"/>
          <w:b/>
          <w:sz w:val="24"/>
        </w:rPr>
      </w:pPr>
    </w:p>
    <w:p w:rsidR="00A64214" w:rsidRPr="003861F4" w:rsidRDefault="00A64214" w:rsidP="003861F4">
      <w:pPr>
        <w:jc w:val="both"/>
        <w:rPr>
          <w:rFonts w:ascii="Arial" w:hAnsi="Arial" w:cs="Arial"/>
          <w:sz w:val="24"/>
        </w:rPr>
      </w:pPr>
      <w:r w:rsidRPr="003861F4">
        <w:rPr>
          <w:rFonts w:ascii="Arial" w:hAnsi="Arial" w:cs="Arial"/>
          <w:sz w:val="24"/>
        </w:rPr>
        <w:t xml:space="preserve">Kidney (and pancreas) transplants are performed when the native organ is failing, to improve the patient’s quality of life, and, in kidneys patients, remove the need for dialysis. Imaging of the </w:t>
      </w:r>
      <w:proofErr w:type="spellStart"/>
      <w:r w:rsidRPr="003861F4">
        <w:rPr>
          <w:rFonts w:ascii="Arial" w:hAnsi="Arial" w:cs="Arial"/>
          <w:sz w:val="24"/>
        </w:rPr>
        <w:t>aorto</w:t>
      </w:r>
      <w:proofErr w:type="spellEnd"/>
      <w:r w:rsidRPr="003861F4">
        <w:rPr>
          <w:rFonts w:ascii="Arial" w:hAnsi="Arial" w:cs="Arial"/>
          <w:sz w:val="24"/>
        </w:rPr>
        <w:t>-iliac vessels pre transplantation is primarily performed for surgical planning (</w:t>
      </w:r>
      <w:proofErr w:type="spellStart"/>
      <w:r w:rsidRPr="003861F4">
        <w:rPr>
          <w:rFonts w:ascii="Arial" w:hAnsi="Arial" w:cs="Arial"/>
          <w:sz w:val="24"/>
        </w:rPr>
        <w:t>Benjamens</w:t>
      </w:r>
      <w:proofErr w:type="spellEnd"/>
      <w:r w:rsidRPr="003861F4">
        <w:rPr>
          <w:rFonts w:ascii="Arial" w:hAnsi="Arial" w:cs="Arial"/>
          <w:sz w:val="24"/>
        </w:rPr>
        <w:t xml:space="preserve"> et al, 2020). Peripheral vascular disease/calcification is very prevalent among patients with end-stage renal disease and can jeopardize the organ transplantation (</w:t>
      </w:r>
      <w:proofErr w:type="spellStart"/>
      <w:r w:rsidRPr="003861F4">
        <w:rPr>
          <w:rFonts w:ascii="Arial" w:hAnsi="Arial" w:cs="Arial"/>
          <w:sz w:val="24"/>
        </w:rPr>
        <w:t>DeBolle</w:t>
      </w:r>
      <w:proofErr w:type="spellEnd"/>
      <w:r w:rsidRPr="003861F4">
        <w:rPr>
          <w:rFonts w:ascii="Arial" w:hAnsi="Arial" w:cs="Arial"/>
          <w:sz w:val="24"/>
        </w:rPr>
        <w:t xml:space="preserve"> et al 2016).  In some cases, a pre-operative endarterectomy may be performed, to improve the outcome of the organ transplant (</w:t>
      </w:r>
      <w:proofErr w:type="spellStart"/>
      <w:r w:rsidRPr="003861F4">
        <w:rPr>
          <w:rFonts w:ascii="Arial" w:hAnsi="Arial" w:cs="Arial"/>
          <w:sz w:val="24"/>
        </w:rPr>
        <w:t>Ploussard</w:t>
      </w:r>
      <w:proofErr w:type="spellEnd"/>
      <w:r w:rsidRPr="003861F4">
        <w:rPr>
          <w:rFonts w:ascii="Arial" w:hAnsi="Arial" w:cs="Arial"/>
          <w:sz w:val="24"/>
        </w:rPr>
        <w:t xml:space="preserve"> et al, 2009). Knowing both the arterial and venous status of the recipient vessels allows the surgeons to plan the procedure. The size of the iliac vessels is only important comparatively, to help select the most suitable vessels, i.e. the side with the larger vessels will likely be chosen for the operation. </w:t>
      </w:r>
    </w:p>
    <w:p w:rsidR="00A64214" w:rsidRDefault="00A64214" w:rsidP="003861F4">
      <w:pPr>
        <w:jc w:val="both"/>
        <w:rPr>
          <w:rFonts w:ascii="Arial" w:hAnsi="Arial" w:cs="Arial"/>
          <w:sz w:val="24"/>
          <w:u w:val="single"/>
        </w:rPr>
      </w:pPr>
    </w:p>
    <w:p w:rsidR="00A64214" w:rsidRDefault="00A64214" w:rsidP="003861F4">
      <w:pPr>
        <w:jc w:val="both"/>
        <w:rPr>
          <w:rFonts w:ascii="Arial" w:hAnsi="Arial" w:cs="Arial"/>
          <w:sz w:val="24"/>
          <w:u w:val="single"/>
        </w:rPr>
      </w:pPr>
    </w:p>
    <w:p w:rsidR="00A64214" w:rsidRPr="003861F4" w:rsidRDefault="00A64214" w:rsidP="003861F4">
      <w:pPr>
        <w:jc w:val="both"/>
        <w:rPr>
          <w:rFonts w:ascii="Arial" w:hAnsi="Arial" w:cs="Arial"/>
          <w:b/>
          <w:sz w:val="24"/>
        </w:rPr>
      </w:pPr>
      <w:r w:rsidRPr="003861F4">
        <w:rPr>
          <w:rFonts w:ascii="Arial" w:hAnsi="Arial" w:cs="Arial"/>
          <w:b/>
          <w:sz w:val="24"/>
        </w:rPr>
        <w:t>Indications:</w:t>
      </w:r>
    </w:p>
    <w:p w:rsidR="00A64214" w:rsidRPr="003861F4" w:rsidRDefault="00A64214" w:rsidP="003861F4">
      <w:pPr>
        <w:jc w:val="both"/>
        <w:rPr>
          <w:rFonts w:ascii="Arial" w:hAnsi="Arial" w:cs="Arial"/>
          <w:sz w:val="24"/>
        </w:rPr>
      </w:pPr>
      <w:r w:rsidRPr="003861F4">
        <w:rPr>
          <w:rFonts w:ascii="Arial" w:hAnsi="Arial" w:cs="Arial"/>
          <w:sz w:val="24"/>
        </w:rPr>
        <w:t>The patient is near requiring an organ transplant. The iliac vessels are scanned to assess suitability for transplant and plan any future procedures.</w:t>
      </w:r>
    </w:p>
    <w:p w:rsidR="00A64214" w:rsidRPr="003861F4" w:rsidRDefault="00A64214" w:rsidP="003861F4">
      <w:pPr>
        <w:jc w:val="both"/>
        <w:rPr>
          <w:rFonts w:ascii="Arial" w:hAnsi="Arial" w:cs="Arial"/>
          <w:sz w:val="24"/>
        </w:rPr>
      </w:pPr>
      <w:r w:rsidRPr="003861F4">
        <w:rPr>
          <w:rFonts w:ascii="Arial" w:hAnsi="Arial" w:cs="Arial"/>
          <w:sz w:val="24"/>
        </w:rPr>
        <w:t>At NUH, the transplant or renal consultants will request iliac assessment if the groin pulses are poor or if they are to be referred to Cambridge for a pancreas transplant.</w:t>
      </w:r>
    </w:p>
    <w:p w:rsidR="00A64214" w:rsidRPr="003861F4" w:rsidRDefault="00A64214" w:rsidP="003861F4">
      <w:pPr>
        <w:jc w:val="both"/>
        <w:rPr>
          <w:rFonts w:ascii="Arial" w:hAnsi="Arial" w:cs="Arial"/>
          <w:sz w:val="24"/>
        </w:rPr>
      </w:pPr>
    </w:p>
    <w:p w:rsidR="00A64214" w:rsidRPr="003861F4" w:rsidRDefault="00A64214" w:rsidP="003861F4">
      <w:pPr>
        <w:jc w:val="both"/>
        <w:rPr>
          <w:rFonts w:ascii="Arial" w:hAnsi="Arial" w:cs="Arial"/>
          <w:b/>
          <w:sz w:val="24"/>
        </w:rPr>
      </w:pPr>
      <w:r w:rsidRPr="003861F4">
        <w:rPr>
          <w:rFonts w:ascii="Arial" w:hAnsi="Arial" w:cs="Arial"/>
          <w:b/>
          <w:sz w:val="24"/>
        </w:rPr>
        <w:t>Contraindications/Limitations:</w:t>
      </w:r>
    </w:p>
    <w:p w:rsidR="00A64214" w:rsidRPr="003861F4" w:rsidRDefault="00A64214" w:rsidP="003861F4">
      <w:pPr>
        <w:pStyle w:val="ListParagraph"/>
        <w:numPr>
          <w:ilvl w:val="0"/>
          <w:numId w:val="48"/>
        </w:numPr>
        <w:spacing w:after="200" w:line="276" w:lineRule="auto"/>
        <w:jc w:val="both"/>
        <w:rPr>
          <w:rFonts w:ascii="Arial" w:hAnsi="Arial" w:cs="Arial"/>
          <w:sz w:val="24"/>
        </w:rPr>
      </w:pPr>
      <w:r w:rsidRPr="003861F4">
        <w:rPr>
          <w:rFonts w:ascii="Arial" w:hAnsi="Arial" w:cs="Arial"/>
          <w:sz w:val="24"/>
        </w:rPr>
        <w:t>Excessive bowel gas</w:t>
      </w:r>
    </w:p>
    <w:p w:rsidR="00A64214" w:rsidRPr="003861F4" w:rsidRDefault="00A64214" w:rsidP="003861F4">
      <w:pPr>
        <w:pStyle w:val="ListParagraph"/>
        <w:numPr>
          <w:ilvl w:val="0"/>
          <w:numId w:val="48"/>
        </w:numPr>
        <w:spacing w:after="200" w:line="276" w:lineRule="auto"/>
        <w:jc w:val="both"/>
        <w:rPr>
          <w:rFonts w:ascii="Arial" w:hAnsi="Arial" w:cs="Arial"/>
          <w:sz w:val="24"/>
        </w:rPr>
      </w:pPr>
      <w:r w:rsidRPr="003861F4">
        <w:rPr>
          <w:rFonts w:ascii="Arial" w:hAnsi="Arial" w:cs="Arial"/>
          <w:sz w:val="24"/>
        </w:rPr>
        <w:t>Large body habitus</w:t>
      </w:r>
    </w:p>
    <w:p w:rsidR="00A64214" w:rsidRPr="003861F4" w:rsidRDefault="00A64214" w:rsidP="003861F4">
      <w:pPr>
        <w:pStyle w:val="ListParagraph"/>
        <w:numPr>
          <w:ilvl w:val="0"/>
          <w:numId w:val="48"/>
        </w:numPr>
        <w:spacing w:after="200" w:line="276" w:lineRule="auto"/>
        <w:jc w:val="both"/>
        <w:rPr>
          <w:rFonts w:ascii="Arial" w:hAnsi="Arial" w:cs="Arial"/>
          <w:sz w:val="24"/>
        </w:rPr>
      </w:pPr>
      <w:r w:rsidRPr="003861F4">
        <w:rPr>
          <w:rFonts w:ascii="Arial" w:hAnsi="Arial" w:cs="Arial"/>
          <w:sz w:val="24"/>
        </w:rPr>
        <w:t>Stoma bag/external line inserted</w:t>
      </w:r>
    </w:p>
    <w:p w:rsidR="00A64214" w:rsidRPr="003861F4" w:rsidRDefault="00A64214" w:rsidP="003861F4">
      <w:pPr>
        <w:jc w:val="both"/>
        <w:rPr>
          <w:rFonts w:ascii="Arial" w:hAnsi="Arial" w:cs="Arial"/>
          <w:sz w:val="24"/>
        </w:rPr>
      </w:pPr>
    </w:p>
    <w:p w:rsidR="00A64214" w:rsidRPr="00FD1F18" w:rsidRDefault="00A64214" w:rsidP="003861F4">
      <w:pPr>
        <w:jc w:val="both"/>
        <w:rPr>
          <w:rFonts w:ascii="Arial" w:hAnsi="Arial" w:cs="Arial"/>
          <w:b/>
          <w:sz w:val="24"/>
        </w:rPr>
      </w:pPr>
      <w:r w:rsidRPr="003861F4">
        <w:rPr>
          <w:rFonts w:ascii="Arial" w:hAnsi="Arial" w:cs="Arial"/>
          <w:b/>
          <w:sz w:val="24"/>
        </w:rPr>
        <w:t>Protocol</w:t>
      </w:r>
    </w:p>
    <w:p w:rsidR="00A64214" w:rsidRPr="003861F4" w:rsidRDefault="00A64214" w:rsidP="003861F4">
      <w:pPr>
        <w:jc w:val="both"/>
        <w:rPr>
          <w:rFonts w:ascii="Arial" w:hAnsi="Arial" w:cs="Arial"/>
          <w:b/>
          <w:sz w:val="24"/>
        </w:rPr>
      </w:pPr>
    </w:p>
    <w:p w:rsidR="00A64214" w:rsidRPr="003861F4" w:rsidRDefault="00A64214" w:rsidP="003861F4">
      <w:pPr>
        <w:jc w:val="both"/>
        <w:rPr>
          <w:rFonts w:ascii="Arial" w:hAnsi="Arial" w:cs="Arial"/>
          <w:sz w:val="24"/>
        </w:rPr>
      </w:pPr>
      <w:r w:rsidRPr="003861F4">
        <w:rPr>
          <w:rFonts w:ascii="Arial" w:hAnsi="Arial" w:cs="Arial"/>
          <w:sz w:val="24"/>
        </w:rPr>
        <w:t>Arterial:</w:t>
      </w:r>
    </w:p>
    <w:p w:rsidR="00A64214" w:rsidRPr="003861F4" w:rsidRDefault="00A64214" w:rsidP="003861F4">
      <w:pPr>
        <w:jc w:val="both"/>
        <w:rPr>
          <w:rFonts w:ascii="Arial" w:hAnsi="Arial" w:cs="Arial"/>
          <w:sz w:val="24"/>
        </w:rPr>
      </w:pPr>
      <w:r w:rsidRPr="003861F4">
        <w:rPr>
          <w:rFonts w:ascii="Arial" w:hAnsi="Arial" w:cs="Arial"/>
          <w:sz w:val="24"/>
        </w:rPr>
        <w:t>Using B-mode, colour Doppler and spectral Doppler, assess the aorta, CIA, EIA and CFA bilaterally.</w:t>
      </w:r>
    </w:p>
    <w:p w:rsidR="00A64214" w:rsidRPr="003861F4" w:rsidRDefault="00A64214" w:rsidP="003861F4">
      <w:pPr>
        <w:jc w:val="both"/>
        <w:rPr>
          <w:rFonts w:ascii="Arial" w:hAnsi="Arial" w:cs="Arial"/>
          <w:sz w:val="24"/>
        </w:rPr>
      </w:pPr>
      <w:r w:rsidRPr="003861F4">
        <w:rPr>
          <w:rFonts w:ascii="Arial" w:hAnsi="Arial" w:cs="Arial"/>
          <w:sz w:val="24"/>
        </w:rPr>
        <w:t xml:space="preserve"> For each vessel:</w:t>
      </w:r>
    </w:p>
    <w:p w:rsidR="00A64214" w:rsidRPr="003861F4" w:rsidRDefault="00A64214" w:rsidP="003861F4">
      <w:pPr>
        <w:pStyle w:val="ListParagraph"/>
        <w:numPr>
          <w:ilvl w:val="0"/>
          <w:numId w:val="46"/>
        </w:numPr>
        <w:spacing w:after="200" w:line="276" w:lineRule="auto"/>
        <w:jc w:val="both"/>
        <w:rPr>
          <w:rFonts w:ascii="Arial" w:hAnsi="Arial" w:cs="Arial"/>
          <w:sz w:val="24"/>
        </w:rPr>
      </w:pPr>
      <w:r w:rsidRPr="003861F4">
        <w:rPr>
          <w:rFonts w:ascii="Arial" w:hAnsi="Arial" w:cs="Arial"/>
          <w:sz w:val="24"/>
        </w:rPr>
        <w:t>measure diameter in mm, taking note of any significant variations in size (</w:t>
      </w:r>
      <w:proofErr w:type="spellStart"/>
      <w:r w:rsidRPr="003861F4">
        <w:rPr>
          <w:rFonts w:ascii="Arial" w:hAnsi="Arial" w:cs="Arial"/>
          <w:sz w:val="24"/>
        </w:rPr>
        <w:t>ectatic</w:t>
      </w:r>
      <w:proofErr w:type="spellEnd"/>
      <w:r w:rsidRPr="003861F4">
        <w:rPr>
          <w:rFonts w:ascii="Arial" w:hAnsi="Arial" w:cs="Arial"/>
          <w:sz w:val="24"/>
        </w:rPr>
        <w:t>, aneurysmal, small calibre)</w:t>
      </w:r>
    </w:p>
    <w:p w:rsidR="00A64214" w:rsidRPr="003861F4" w:rsidRDefault="00A64214" w:rsidP="003861F4">
      <w:pPr>
        <w:pStyle w:val="ListParagraph"/>
        <w:numPr>
          <w:ilvl w:val="0"/>
          <w:numId w:val="46"/>
        </w:numPr>
        <w:spacing w:after="200" w:line="276" w:lineRule="auto"/>
        <w:jc w:val="both"/>
        <w:rPr>
          <w:rFonts w:ascii="Arial" w:hAnsi="Arial" w:cs="Arial"/>
          <w:sz w:val="24"/>
        </w:rPr>
      </w:pPr>
      <w:r w:rsidRPr="003861F4">
        <w:rPr>
          <w:rFonts w:ascii="Arial" w:hAnsi="Arial" w:cs="Arial"/>
          <w:sz w:val="24"/>
        </w:rPr>
        <w:t>take a waveform and record velocity in cm/s</w:t>
      </w:r>
    </w:p>
    <w:p w:rsidR="00A64214" w:rsidRPr="003861F4" w:rsidRDefault="00A64214" w:rsidP="003861F4">
      <w:pPr>
        <w:pStyle w:val="ListParagraph"/>
        <w:numPr>
          <w:ilvl w:val="0"/>
          <w:numId w:val="46"/>
        </w:numPr>
        <w:spacing w:after="200" w:line="276" w:lineRule="auto"/>
        <w:jc w:val="both"/>
        <w:rPr>
          <w:rFonts w:ascii="Arial" w:hAnsi="Arial" w:cs="Arial"/>
          <w:sz w:val="24"/>
        </w:rPr>
      </w:pPr>
      <w:r w:rsidRPr="003861F4">
        <w:rPr>
          <w:rFonts w:ascii="Arial" w:hAnsi="Arial" w:cs="Arial"/>
          <w:sz w:val="24"/>
        </w:rPr>
        <w:t>Note any stenosis, calcification or other disease and grade it accordingly (&gt;50%, minor, &lt;50%, plaque, thrombus).</w:t>
      </w:r>
    </w:p>
    <w:p w:rsidR="00A64214" w:rsidRPr="003861F4" w:rsidRDefault="00A64214" w:rsidP="003861F4">
      <w:pPr>
        <w:jc w:val="both"/>
        <w:rPr>
          <w:rFonts w:ascii="Arial" w:hAnsi="Arial" w:cs="Arial"/>
          <w:sz w:val="24"/>
        </w:rPr>
      </w:pPr>
      <w:r w:rsidRPr="003861F4">
        <w:rPr>
          <w:rFonts w:ascii="Arial" w:hAnsi="Arial" w:cs="Arial"/>
          <w:sz w:val="24"/>
        </w:rPr>
        <w:t>Venous:</w:t>
      </w:r>
    </w:p>
    <w:p w:rsidR="00A64214" w:rsidRPr="003861F4" w:rsidRDefault="00A64214" w:rsidP="003861F4">
      <w:pPr>
        <w:jc w:val="both"/>
        <w:rPr>
          <w:rFonts w:ascii="Arial" w:hAnsi="Arial" w:cs="Arial"/>
          <w:sz w:val="24"/>
        </w:rPr>
      </w:pPr>
      <w:r w:rsidRPr="003861F4">
        <w:rPr>
          <w:rFonts w:ascii="Arial" w:hAnsi="Arial" w:cs="Arial"/>
          <w:sz w:val="24"/>
        </w:rPr>
        <w:t>Using B-Mode, colour Doppler and spectral Doppler assess the IVC, CIV, EIV and CFV bilaterally.</w:t>
      </w:r>
    </w:p>
    <w:p w:rsidR="00A64214" w:rsidRPr="003861F4" w:rsidRDefault="00A64214" w:rsidP="003861F4">
      <w:pPr>
        <w:jc w:val="both"/>
        <w:rPr>
          <w:rFonts w:ascii="Arial" w:hAnsi="Arial" w:cs="Arial"/>
          <w:sz w:val="24"/>
        </w:rPr>
      </w:pPr>
      <w:r w:rsidRPr="003861F4">
        <w:rPr>
          <w:rFonts w:ascii="Arial" w:hAnsi="Arial" w:cs="Arial"/>
          <w:sz w:val="24"/>
        </w:rPr>
        <w:t>For each vessel:</w:t>
      </w:r>
    </w:p>
    <w:p w:rsidR="00A64214" w:rsidRPr="003861F4" w:rsidRDefault="00A64214" w:rsidP="003861F4">
      <w:pPr>
        <w:pStyle w:val="ListParagraph"/>
        <w:numPr>
          <w:ilvl w:val="0"/>
          <w:numId w:val="47"/>
        </w:numPr>
        <w:spacing w:after="200" w:line="276" w:lineRule="auto"/>
        <w:jc w:val="both"/>
        <w:rPr>
          <w:rFonts w:ascii="Arial" w:hAnsi="Arial" w:cs="Arial"/>
          <w:sz w:val="24"/>
        </w:rPr>
      </w:pPr>
      <w:r w:rsidRPr="003861F4">
        <w:rPr>
          <w:rFonts w:ascii="Arial" w:hAnsi="Arial" w:cs="Arial"/>
          <w:sz w:val="24"/>
        </w:rPr>
        <w:lastRenderedPageBreak/>
        <w:t>measure diameter in mm, taking note of any variations in size</w:t>
      </w:r>
    </w:p>
    <w:p w:rsidR="00A64214" w:rsidRPr="003861F4" w:rsidRDefault="00A64214" w:rsidP="003861F4">
      <w:pPr>
        <w:pStyle w:val="ListParagraph"/>
        <w:numPr>
          <w:ilvl w:val="0"/>
          <w:numId w:val="47"/>
        </w:numPr>
        <w:spacing w:after="200" w:line="276" w:lineRule="auto"/>
        <w:jc w:val="both"/>
        <w:rPr>
          <w:rFonts w:ascii="Arial" w:hAnsi="Arial" w:cs="Arial"/>
          <w:sz w:val="24"/>
        </w:rPr>
      </w:pPr>
      <w:r w:rsidRPr="003861F4">
        <w:rPr>
          <w:rFonts w:ascii="Arial" w:hAnsi="Arial" w:cs="Arial"/>
          <w:sz w:val="24"/>
        </w:rPr>
        <w:t>Check the flow is phasic with respiration</w:t>
      </w:r>
    </w:p>
    <w:p w:rsidR="00A64214" w:rsidRPr="003861F4" w:rsidRDefault="00A64214" w:rsidP="003861F4">
      <w:pPr>
        <w:pStyle w:val="ListParagraph"/>
        <w:numPr>
          <w:ilvl w:val="0"/>
          <w:numId w:val="47"/>
        </w:numPr>
        <w:spacing w:after="200" w:line="276" w:lineRule="auto"/>
        <w:jc w:val="both"/>
        <w:rPr>
          <w:rFonts w:ascii="Arial" w:hAnsi="Arial" w:cs="Arial"/>
          <w:sz w:val="24"/>
        </w:rPr>
      </w:pPr>
      <w:r w:rsidRPr="003861F4">
        <w:rPr>
          <w:rFonts w:ascii="Arial" w:hAnsi="Arial" w:cs="Arial"/>
          <w:sz w:val="24"/>
        </w:rPr>
        <w:t>Note any DVT or scarring, measuring the lumen size/diameter reduction</w:t>
      </w:r>
    </w:p>
    <w:p w:rsidR="00A64214" w:rsidRDefault="00A64214" w:rsidP="003861F4">
      <w:pPr>
        <w:jc w:val="both"/>
        <w:rPr>
          <w:rFonts w:ascii="Arial" w:hAnsi="Arial" w:cs="Arial"/>
          <w:sz w:val="24"/>
        </w:rPr>
      </w:pPr>
      <w:r w:rsidRPr="003861F4">
        <w:rPr>
          <w:rFonts w:ascii="Arial" w:hAnsi="Arial" w:cs="Arial"/>
          <w:sz w:val="24"/>
        </w:rPr>
        <w:t xml:space="preserve">In the CFV, perform a Valsalva manoeuvre to check the veins are competent. </w:t>
      </w:r>
    </w:p>
    <w:p w:rsidR="00A64214" w:rsidRPr="003861F4" w:rsidRDefault="00A64214" w:rsidP="003861F4">
      <w:pPr>
        <w:jc w:val="both"/>
        <w:rPr>
          <w:rFonts w:ascii="Arial" w:hAnsi="Arial" w:cs="Arial"/>
          <w:sz w:val="24"/>
        </w:rPr>
      </w:pPr>
    </w:p>
    <w:p w:rsidR="00A64214" w:rsidRPr="003861F4" w:rsidRDefault="00A64214" w:rsidP="003861F4">
      <w:pPr>
        <w:jc w:val="both"/>
        <w:rPr>
          <w:rFonts w:ascii="Arial" w:hAnsi="Arial" w:cs="Arial"/>
          <w:sz w:val="24"/>
        </w:rPr>
      </w:pPr>
    </w:p>
    <w:p w:rsidR="00A64214" w:rsidRPr="003861F4" w:rsidRDefault="00A64214" w:rsidP="003861F4">
      <w:pPr>
        <w:jc w:val="both"/>
        <w:rPr>
          <w:rFonts w:ascii="Arial" w:hAnsi="Arial" w:cs="Arial"/>
          <w:b/>
          <w:sz w:val="24"/>
        </w:rPr>
      </w:pPr>
      <w:r w:rsidRPr="003861F4">
        <w:rPr>
          <w:rFonts w:ascii="Arial" w:hAnsi="Arial" w:cs="Arial"/>
          <w:b/>
          <w:sz w:val="24"/>
        </w:rPr>
        <w:t>Report</w:t>
      </w:r>
    </w:p>
    <w:p w:rsidR="00A64214" w:rsidRPr="003861F4" w:rsidRDefault="00A64214" w:rsidP="003861F4">
      <w:pPr>
        <w:jc w:val="both"/>
        <w:rPr>
          <w:rFonts w:ascii="Arial" w:hAnsi="Arial" w:cs="Arial"/>
          <w:sz w:val="24"/>
        </w:rPr>
      </w:pPr>
      <w:r w:rsidRPr="003861F4">
        <w:rPr>
          <w:rFonts w:ascii="Arial" w:hAnsi="Arial" w:cs="Arial"/>
          <w:sz w:val="24"/>
        </w:rPr>
        <w:t>Collate all information using the iliac transplant assessment report sheet, including all the measurements outlined above.</w:t>
      </w:r>
    </w:p>
    <w:p w:rsidR="00A64214" w:rsidRPr="003861F4" w:rsidRDefault="00A64214" w:rsidP="003861F4">
      <w:pPr>
        <w:jc w:val="both"/>
        <w:rPr>
          <w:rFonts w:ascii="Arial" w:hAnsi="Arial" w:cs="Arial"/>
          <w:sz w:val="24"/>
        </w:rPr>
      </w:pPr>
      <w:r w:rsidRPr="003861F4">
        <w:rPr>
          <w:rFonts w:ascii="Arial" w:hAnsi="Arial" w:cs="Arial"/>
          <w:sz w:val="24"/>
        </w:rPr>
        <w:t xml:space="preserve">Send a PDF copy of the report to the requesting consultant via email, and upload onto NOTIS. </w:t>
      </w:r>
    </w:p>
    <w:p w:rsidR="00A64214" w:rsidRDefault="00A64214" w:rsidP="003861F4">
      <w:pPr>
        <w:jc w:val="both"/>
        <w:rPr>
          <w:rFonts w:ascii="Arial" w:hAnsi="Arial" w:cs="Arial"/>
          <w:sz w:val="24"/>
        </w:rPr>
      </w:pPr>
    </w:p>
    <w:p w:rsidR="000E3FC6" w:rsidRPr="003861F4" w:rsidRDefault="000E3FC6" w:rsidP="003861F4">
      <w:pPr>
        <w:jc w:val="both"/>
        <w:rPr>
          <w:rFonts w:ascii="Arial" w:hAnsi="Arial" w:cs="Arial"/>
          <w:sz w:val="24"/>
        </w:rPr>
      </w:pPr>
    </w:p>
    <w:p w:rsidR="00A64214" w:rsidRPr="003861F4" w:rsidRDefault="00A64214" w:rsidP="003861F4">
      <w:pPr>
        <w:jc w:val="both"/>
        <w:rPr>
          <w:rFonts w:ascii="Arial" w:hAnsi="Arial" w:cs="Arial"/>
          <w:sz w:val="22"/>
        </w:rPr>
      </w:pPr>
    </w:p>
    <w:p w:rsidR="00A64214" w:rsidRPr="003861F4" w:rsidRDefault="00A64214" w:rsidP="003861F4">
      <w:pPr>
        <w:jc w:val="both"/>
        <w:rPr>
          <w:rFonts w:ascii="Arial" w:hAnsi="Arial" w:cs="Arial"/>
          <w:b/>
          <w:sz w:val="22"/>
        </w:rPr>
      </w:pPr>
      <w:r w:rsidRPr="00FD1F18">
        <w:rPr>
          <w:rFonts w:ascii="Arial" w:hAnsi="Arial" w:cs="Arial"/>
          <w:b/>
          <w:sz w:val="22"/>
        </w:rPr>
        <w:t>Reference List</w:t>
      </w:r>
    </w:p>
    <w:p w:rsidR="00A64214" w:rsidRPr="003861F4" w:rsidRDefault="00A64214" w:rsidP="00A64214">
      <w:pPr>
        <w:rPr>
          <w:rFonts w:ascii="Arial" w:hAnsi="Arial" w:cs="Arial"/>
          <w:sz w:val="22"/>
          <w:u w:val="single"/>
        </w:rPr>
      </w:pPr>
    </w:p>
    <w:p w:rsidR="000E3FC6" w:rsidRPr="003861F4" w:rsidRDefault="000E3FC6" w:rsidP="000E3FC6">
      <w:pPr>
        <w:spacing w:after="180"/>
        <w:ind w:left="450" w:hanging="450"/>
        <w:rPr>
          <w:rFonts w:ascii="Arial" w:hAnsi="Arial" w:cs="Arial"/>
          <w:color w:val="000000"/>
          <w:sz w:val="24"/>
          <w:szCs w:val="27"/>
          <w:lang w:eastAsia="en-GB"/>
        </w:rPr>
      </w:pPr>
      <w:proofErr w:type="spellStart"/>
      <w:r w:rsidRPr="003861F4">
        <w:rPr>
          <w:rFonts w:ascii="Arial" w:hAnsi="Arial" w:cs="Arial"/>
          <w:color w:val="000000"/>
          <w:sz w:val="24"/>
          <w:szCs w:val="27"/>
          <w:lang w:eastAsia="en-GB"/>
        </w:rPr>
        <w:t>Benjamens</w:t>
      </w:r>
      <w:proofErr w:type="spellEnd"/>
      <w:r w:rsidRPr="003861F4">
        <w:rPr>
          <w:rFonts w:ascii="Arial" w:hAnsi="Arial" w:cs="Arial"/>
          <w:color w:val="000000"/>
          <w:sz w:val="24"/>
          <w:szCs w:val="27"/>
          <w:lang w:eastAsia="en-GB"/>
        </w:rPr>
        <w:t xml:space="preserve">, S., </w:t>
      </w:r>
      <w:proofErr w:type="spellStart"/>
      <w:r w:rsidRPr="003861F4">
        <w:rPr>
          <w:rFonts w:ascii="Arial" w:hAnsi="Arial" w:cs="Arial"/>
          <w:color w:val="000000"/>
          <w:sz w:val="24"/>
          <w:szCs w:val="27"/>
          <w:lang w:eastAsia="en-GB"/>
        </w:rPr>
        <w:t>Rijkse</w:t>
      </w:r>
      <w:proofErr w:type="spellEnd"/>
      <w:r w:rsidRPr="003861F4">
        <w:rPr>
          <w:rFonts w:ascii="Arial" w:hAnsi="Arial" w:cs="Arial"/>
          <w:color w:val="000000"/>
          <w:sz w:val="24"/>
          <w:szCs w:val="27"/>
          <w:lang w:eastAsia="en-GB"/>
        </w:rPr>
        <w:t xml:space="preserve">, E., </w:t>
      </w:r>
      <w:proofErr w:type="spellStart"/>
      <w:proofErr w:type="gramStart"/>
      <w:r w:rsidRPr="003861F4">
        <w:rPr>
          <w:rFonts w:ascii="Arial" w:hAnsi="Arial" w:cs="Arial"/>
          <w:color w:val="000000"/>
          <w:sz w:val="24"/>
          <w:szCs w:val="27"/>
          <w:lang w:eastAsia="en-GB"/>
        </w:rPr>
        <w:t>te</w:t>
      </w:r>
      <w:proofErr w:type="spellEnd"/>
      <w:proofErr w:type="gramEnd"/>
      <w:r w:rsidRPr="003861F4">
        <w:rPr>
          <w:rFonts w:ascii="Arial" w:hAnsi="Arial" w:cs="Arial"/>
          <w:color w:val="000000"/>
          <w:sz w:val="24"/>
          <w:szCs w:val="27"/>
          <w:lang w:eastAsia="en-GB"/>
        </w:rPr>
        <w:t xml:space="preserve"> </w:t>
      </w:r>
      <w:proofErr w:type="spellStart"/>
      <w:r w:rsidRPr="003861F4">
        <w:rPr>
          <w:rFonts w:ascii="Arial" w:hAnsi="Arial" w:cs="Arial"/>
          <w:color w:val="000000"/>
          <w:sz w:val="24"/>
          <w:szCs w:val="27"/>
          <w:lang w:eastAsia="en-GB"/>
        </w:rPr>
        <w:t>Velde-Keyzer</w:t>
      </w:r>
      <w:proofErr w:type="spellEnd"/>
      <w:r w:rsidRPr="003861F4">
        <w:rPr>
          <w:rFonts w:ascii="Arial" w:hAnsi="Arial" w:cs="Arial"/>
          <w:color w:val="000000"/>
          <w:sz w:val="24"/>
          <w:szCs w:val="27"/>
          <w:lang w:eastAsia="en-GB"/>
        </w:rPr>
        <w:t xml:space="preserve">, C., Berger, S., Moers, C., de </w:t>
      </w:r>
      <w:proofErr w:type="spellStart"/>
      <w:r w:rsidRPr="003861F4">
        <w:rPr>
          <w:rFonts w:ascii="Arial" w:hAnsi="Arial" w:cs="Arial"/>
          <w:color w:val="000000"/>
          <w:sz w:val="24"/>
          <w:szCs w:val="27"/>
          <w:lang w:eastAsia="en-GB"/>
        </w:rPr>
        <w:t>Borst</w:t>
      </w:r>
      <w:proofErr w:type="spellEnd"/>
      <w:r w:rsidRPr="003861F4">
        <w:rPr>
          <w:rFonts w:ascii="Arial" w:hAnsi="Arial" w:cs="Arial"/>
          <w:color w:val="000000"/>
          <w:sz w:val="24"/>
          <w:szCs w:val="27"/>
          <w:lang w:eastAsia="en-GB"/>
        </w:rPr>
        <w:t xml:space="preserve">, M., </w:t>
      </w:r>
      <w:proofErr w:type="spellStart"/>
      <w:r w:rsidRPr="003861F4">
        <w:rPr>
          <w:rFonts w:ascii="Arial" w:hAnsi="Arial" w:cs="Arial"/>
          <w:color w:val="000000"/>
          <w:sz w:val="24"/>
          <w:szCs w:val="27"/>
          <w:lang w:eastAsia="en-GB"/>
        </w:rPr>
        <w:t>Yakar</w:t>
      </w:r>
      <w:proofErr w:type="spellEnd"/>
      <w:r w:rsidRPr="003861F4">
        <w:rPr>
          <w:rFonts w:ascii="Arial" w:hAnsi="Arial" w:cs="Arial"/>
          <w:color w:val="000000"/>
          <w:sz w:val="24"/>
          <w:szCs w:val="27"/>
          <w:lang w:eastAsia="en-GB"/>
        </w:rPr>
        <w:t xml:space="preserve">, D., </w:t>
      </w:r>
      <w:proofErr w:type="spellStart"/>
      <w:r w:rsidRPr="003861F4">
        <w:rPr>
          <w:rFonts w:ascii="Arial" w:hAnsi="Arial" w:cs="Arial"/>
          <w:color w:val="000000"/>
          <w:sz w:val="24"/>
          <w:szCs w:val="27"/>
          <w:lang w:eastAsia="en-GB"/>
        </w:rPr>
        <w:t>Slart</w:t>
      </w:r>
      <w:proofErr w:type="spellEnd"/>
      <w:r w:rsidRPr="003861F4">
        <w:rPr>
          <w:rFonts w:ascii="Arial" w:hAnsi="Arial" w:cs="Arial"/>
          <w:color w:val="000000"/>
          <w:sz w:val="24"/>
          <w:szCs w:val="27"/>
          <w:lang w:eastAsia="en-GB"/>
        </w:rPr>
        <w:t xml:space="preserve">, R., </w:t>
      </w:r>
      <w:proofErr w:type="spellStart"/>
      <w:r w:rsidRPr="003861F4">
        <w:rPr>
          <w:rFonts w:ascii="Arial" w:hAnsi="Arial" w:cs="Arial"/>
          <w:color w:val="000000"/>
          <w:sz w:val="24"/>
          <w:szCs w:val="27"/>
          <w:lang w:eastAsia="en-GB"/>
        </w:rPr>
        <w:t>Dor</w:t>
      </w:r>
      <w:proofErr w:type="spellEnd"/>
      <w:r w:rsidRPr="003861F4">
        <w:rPr>
          <w:rFonts w:ascii="Arial" w:hAnsi="Arial" w:cs="Arial"/>
          <w:color w:val="000000"/>
          <w:sz w:val="24"/>
          <w:szCs w:val="27"/>
          <w:lang w:eastAsia="en-GB"/>
        </w:rPr>
        <w:t xml:space="preserve">, F., </w:t>
      </w:r>
      <w:proofErr w:type="spellStart"/>
      <w:r w:rsidRPr="003861F4">
        <w:rPr>
          <w:rFonts w:ascii="Arial" w:hAnsi="Arial" w:cs="Arial"/>
          <w:color w:val="000000"/>
          <w:sz w:val="24"/>
          <w:szCs w:val="27"/>
          <w:lang w:eastAsia="en-GB"/>
        </w:rPr>
        <w:t>Minnee</w:t>
      </w:r>
      <w:proofErr w:type="spellEnd"/>
      <w:r w:rsidRPr="003861F4">
        <w:rPr>
          <w:rFonts w:ascii="Arial" w:hAnsi="Arial" w:cs="Arial"/>
          <w:color w:val="000000"/>
          <w:sz w:val="24"/>
          <w:szCs w:val="27"/>
          <w:lang w:eastAsia="en-GB"/>
        </w:rPr>
        <w:t xml:space="preserve">, R. and Pol, R., 2020. </w:t>
      </w:r>
      <w:proofErr w:type="spellStart"/>
      <w:r w:rsidRPr="003861F4">
        <w:rPr>
          <w:rFonts w:ascii="Arial" w:hAnsi="Arial" w:cs="Arial"/>
          <w:color w:val="000000"/>
          <w:sz w:val="24"/>
          <w:szCs w:val="27"/>
          <w:lang w:eastAsia="en-GB"/>
        </w:rPr>
        <w:t>Aorto</w:t>
      </w:r>
      <w:proofErr w:type="spellEnd"/>
      <w:r w:rsidRPr="003861F4">
        <w:rPr>
          <w:rFonts w:ascii="Arial" w:hAnsi="Arial" w:cs="Arial"/>
          <w:color w:val="000000"/>
          <w:sz w:val="24"/>
          <w:szCs w:val="27"/>
          <w:lang w:eastAsia="en-GB"/>
        </w:rPr>
        <w:t>-Iliac Artery Calcification Prior to Kidney Transplantation. </w:t>
      </w:r>
      <w:r w:rsidRPr="003861F4">
        <w:rPr>
          <w:rFonts w:ascii="Arial" w:hAnsi="Arial" w:cs="Arial"/>
          <w:i/>
          <w:iCs/>
          <w:color w:val="000000"/>
          <w:sz w:val="24"/>
          <w:szCs w:val="27"/>
          <w:lang w:eastAsia="en-GB"/>
        </w:rPr>
        <w:t>Journal of Clinical Medicine</w:t>
      </w:r>
      <w:r w:rsidRPr="003861F4">
        <w:rPr>
          <w:rFonts w:ascii="Arial" w:hAnsi="Arial" w:cs="Arial"/>
          <w:color w:val="000000"/>
          <w:sz w:val="24"/>
          <w:szCs w:val="27"/>
          <w:lang w:eastAsia="en-GB"/>
        </w:rPr>
        <w:t>, 9(9), p.2893.</w:t>
      </w:r>
    </w:p>
    <w:p w:rsidR="000E3FC6" w:rsidRPr="003861F4" w:rsidRDefault="000E3FC6" w:rsidP="000E3FC6">
      <w:pPr>
        <w:spacing w:after="180"/>
        <w:ind w:left="450" w:hanging="450"/>
        <w:rPr>
          <w:rFonts w:ascii="Arial" w:hAnsi="Arial" w:cs="Arial"/>
          <w:color w:val="000000"/>
          <w:sz w:val="24"/>
          <w:szCs w:val="27"/>
          <w:lang w:eastAsia="en-GB"/>
        </w:rPr>
      </w:pPr>
      <w:proofErr w:type="spellStart"/>
      <w:r w:rsidRPr="003861F4">
        <w:rPr>
          <w:rFonts w:ascii="Arial" w:hAnsi="Arial" w:cs="Arial"/>
          <w:color w:val="000000"/>
          <w:sz w:val="24"/>
          <w:szCs w:val="27"/>
          <w:lang w:eastAsia="en-GB"/>
        </w:rPr>
        <w:t>DeBolle</w:t>
      </w:r>
      <w:proofErr w:type="spellEnd"/>
      <w:r w:rsidRPr="003861F4">
        <w:rPr>
          <w:rFonts w:ascii="Arial" w:hAnsi="Arial" w:cs="Arial"/>
          <w:color w:val="000000"/>
          <w:sz w:val="24"/>
          <w:szCs w:val="27"/>
          <w:lang w:eastAsia="en-GB"/>
        </w:rPr>
        <w:t xml:space="preserve">, S., </w:t>
      </w:r>
      <w:proofErr w:type="spellStart"/>
      <w:r w:rsidRPr="003861F4">
        <w:rPr>
          <w:rFonts w:ascii="Arial" w:hAnsi="Arial" w:cs="Arial"/>
          <w:color w:val="000000"/>
          <w:sz w:val="24"/>
          <w:szCs w:val="27"/>
          <w:lang w:eastAsia="en-GB"/>
        </w:rPr>
        <w:t>Ochieng</w:t>
      </w:r>
      <w:proofErr w:type="spellEnd"/>
      <w:r w:rsidRPr="003861F4">
        <w:rPr>
          <w:rFonts w:ascii="Arial" w:hAnsi="Arial" w:cs="Arial"/>
          <w:color w:val="000000"/>
          <w:sz w:val="24"/>
          <w:szCs w:val="27"/>
          <w:lang w:eastAsia="en-GB"/>
        </w:rPr>
        <w:t xml:space="preserve">, I., </w:t>
      </w:r>
      <w:proofErr w:type="spellStart"/>
      <w:r w:rsidRPr="003861F4">
        <w:rPr>
          <w:rFonts w:ascii="Arial" w:hAnsi="Arial" w:cs="Arial"/>
          <w:color w:val="000000"/>
          <w:sz w:val="24"/>
          <w:szCs w:val="27"/>
          <w:lang w:eastAsia="en-GB"/>
        </w:rPr>
        <w:t>Saha</w:t>
      </w:r>
      <w:proofErr w:type="spellEnd"/>
      <w:r w:rsidRPr="003861F4">
        <w:rPr>
          <w:rFonts w:ascii="Arial" w:hAnsi="Arial" w:cs="Arial"/>
          <w:color w:val="000000"/>
          <w:sz w:val="24"/>
          <w:szCs w:val="27"/>
          <w:lang w:eastAsia="en-GB"/>
        </w:rPr>
        <w:t>, A. and Sung, R., 2020. Evaluation of the Effectiveness of Screening for Iliac Arterial Calcification in Kidney Transplant Candidates. </w:t>
      </w:r>
      <w:r w:rsidRPr="003861F4">
        <w:rPr>
          <w:rFonts w:ascii="Arial" w:hAnsi="Arial" w:cs="Arial"/>
          <w:i/>
          <w:iCs/>
          <w:color w:val="000000"/>
          <w:sz w:val="24"/>
          <w:szCs w:val="27"/>
          <w:lang w:eastAsia="en-GB"/>
        </w:rPr>
        <w:t>Annals of Transplantation</w:t>
      </w:r>
      <w:r w:rsidRPr="003861F4">
        <w:rPr>
          <w:rFonts w:ascii="Arial" w:hAnsi="Arial" w:cs="Arial"/>
          <w:color w:val="000000"/>
          <w:sz w:val="24"/>
          <w:szCs w:val="27"/>
          <w:lang w:eastAsia="en-GB"/>
        </w:rPr>
        <w:t>, 25.</w:t>
      </w:r>
    </w:p>
    <w:p w:rsidR="000E3FC6" w:rsidRPr="003861F4" w:rsidRDefault="000E3FC6" w:rsidP="000E3FC6">
      <w:pPr>
        <w:spacing w:after="180"/>
        <w:ind w:left="450" w:hanging="450"/>
        <w:rPr>
          <w:rFonts w:ascii="Arial" w:hAnsi="Arial" w:cs="Arial"/>
          <w:color w:val="000000"/>
          <w:sz w:val="24"/>
          <w:szCs w:val="27"/>
          <w:lang w:eastAsia="en-GB"/>
        </w:rPr>
      </w:pPr>
      <w:proofErr w:type="spellStart"/>
      <w:r w:rsidRPr="003861F4">
        <w:rPr>
          <w:rFonts w:ascii="Arial" w:hAnsi="Arial" w:cs="Arial"/>
          <w:color w:val="000000"/>
          <w:sz w:val="24"/>
          <w:szCs w:val="27"/>
          <w:lang w:eastAsia="en-GB"/>
        </w:rPr>
        <w:t>Ploussard</w:t>
      </w:r>
      <w:proofErr w:type="spellEnd"/>
      <w:r w:rsidRPr="003861F4">
        <w:rPr>
          <w:rFonts w:ascii="Arial" w:hAnsi="Arial" w:cs="Arial"/>
          <w:color w:val="000000"/>
          <w:sz w:val="24"/>
          <w:szCs w:val="27"/>
          <w:lang w:eastAsia="en-GB"/>
        </w:rPr>
        <w:t xml:space="preserve">, G., </w:t>
      </w:r>
      <w:proofErr w:type="spellStart"/>
      <w:r w:rsidRPr="003861F4">
        <w:rPr>
          <w:rFonts w:ascii="Arial" w:hAnsi="Arial" w:cs="Arial"/>
          <w:color w:val="000000"/>
          <w:sz w:val="24"/>
          <w:szCs w:val="27"/>
          <w:lang w:eastAsia="en-GB"/>
        </w:rPr>
        <w:t>Mongiat-Artus</w:t>
      </w:r>
      <w:proofErr w:type="spellEnd"/>
      <w:r w:rsidRPr="003861F4">
        <w:rPr>
          <w:rFonts w:ascii="Arial" w:hAnsi="Arial" w:cs="Arial"/>
          <w:color w:val="000000"/>
          <w:sz w:val="24"/>
          <w:szCs w:val="27"/>
          <w:lang w:eastAsia="en-GB"/>
        </w:rPr>
        <w:t xml:space="preserve">, P., </w:t>
      </w:r>
      <w:proofErr w:type="spellStart"/>
      <w:r w:rsidRPr="003861F4">
        <w:rPr>
          <w:rFonts w:ascii="Arial" w:hAnsi="Arial" w:cs="Arial"/>
          <w:color w:val="000000"/>
          <w:sz w:val="24"/>
          <w:szCs w:val="27"/>
          <w:lang w:eastAsia="en-GB"/>
        </w:rPr>
        <w:t>Meria</w:t>
      </w:r>
      <w:proofErr w:type="spellEnd"/>
      <w:r w:rsidRPr="003861F4">
        <w:rPr>
          <w:rFonts w:ascii="Arial" w:hAnsi="Arial" w:cs="Arial"/>
          <w:color w:val="000000"/>
          <w:sz w:val="24"/>
          <w:szCs w:val="27"/>
          <w:lang w:eastAsia="en-GB"/>
        </w:rPr>
        <w:t xml:space="preserve">, P., </w:t>
      </w:r>
      <w:proofErr w:type="spellStart"/>
      <w:r w:rsidRPr="003861F4">
        <w:rPr>
          <w:rFonts w:ascii="Arial" w:hAnsi="Arial" w:cs="Arial"/>
          <w:color w:val="000000"/>
          <w:sz w:val="24"/>
          <w:szCs w:val="27"/>
          <w:lang w:eastAsia="en-GB"/>
        </w:rPr>
        <w:t>Tariel</w:t>
      </w:r>
      <w:proofErr w:type="spellEnd"/>
      <w:r w:rsidRPr="003861F4">
        <w:rPr>
          <w:rFonts w:ascii="Arial" w:hAnsi="Arial" w:cs="Arial"/>
          <w:color w:val="000000"/>
          <w:sz w:val="24"/>
          <w:szCs w:val="27"/>
          <w:lang w:eastAsia="en-GB"/>
        </w:rPr>
        <w:t xml:space="preserve">, E., </w:t>
      </w:r>
      <w:proofErr w:type="spellStart"/>
      <w:r w:rsidRPr="003861F4">
        <w:rPr>
          <w:rFonts w:ascii="Arial" w:hAnsi="Arial" w:cs="Arial"/>
          <w:color w:val="000000"/>
          <w:sz w:val="24"/>
          <w:szCs w:val="27"/>
          <w:lang w:eastAsia="en-GB"/>
        </w:rPr>
        <w:t>Gaudez</w:t>
      </w:r>
      <w:proofErr w:type="spellEnd"/>
      <w:r w:rsidRPr="003861F4">
        <w:rPr>
          <w:rFonts w:ascii="Arial" w:hAnsi="Arial" w:cs="Arial"/>
          <w:color w:val="000000"/>
          <w:sz w:val="24"/>
          <w:szCs w:val="27"/>
          <w:lang w:eastAsia="en-GB"/>
        </w:rPr>
        <w:t xml:space="preserve">, F., De </w:t>
      </w:r>
      <w:proofErr w:type="spellStart"/>
      <w:r w:rsidRPr="003861F4">
        <w:rPr>
          <w:rFonts w:ascii="Arial" w:hAnsi="Arial" w:cs="Arial"/>
          <w:color w:val="000000"/>
          <w:sz w:val="24"/>
          <w:szCs w:val="27"/>
          <w:lang w:eastAsia="en-GB"/>
        </w:rPr>
        <w:t>Kerviler</w:t>
      </w:r>
      <w:proofErr w:type="spellEnd"/>
      <w:r w:rsidRPr="003861F4">
        <w:rPr>
          <w:rFonts w:ascii="Arial" w:hAnsi="Arial" w:cs="Arial"/>
          <w:color w:val="000000"/>
          <w:sz w:val="24"/>
          <w:szCs w:val="27"/>
          <w:lang w:eastAsia="en-GB"/>
        </w:rPr>
        <w:t xml:space="preserve">, E., Legendre, C., </w:t>
      </w:r>
      <w:proofErr w:type="spellStart"/>
      <w:r w:rsidRPr="003861F4">
        <w:rPr>
          <w:rFonts w:ascii="Arial" w:hAnsi="Arial" w:cs="Arial"/>
          <w:color w:val="000000"/>
          <w:sz w:val="24"/>
          <w:szCs w:val="27"/>
          <w:lang w:eastAsia="en-GB"/>
        </w:rPr>
        <w:t>Peraldi</w:t>
      </w:r>
      <w:proofErr w:type="spellEnd"/>
      <w:r w:rsidRPr="003861F4">
        <w:rPr>
          <w:rFonts w:ascii="Arial" w:hAnsi="Arial" w:cs="Arial"/>
          <w:color w:val="000000"/>
          <w:sz w:val="24"/>
          <w:szCs w:val="27"/>
          <w:lang w:eastAsia="en-GB"/>
        </w:rPr>
        <w:t xml:space="preserve">, M., </w:t>
      </w:r>
      <w:proofErr w:type="spellStart"/>
      <w:r w:rsidRPr="003861F4">
        <w:rPr>
          <w:rFonts w:ascii="Arial" w:hAnsi="Arial" w:cs="Arial"/>
          <w:color w:val="000000"/>
          <w:sz w:val="24"/>
          <w:szCs w:val="27"/>
          <w:lang w:eastAsia="en-GB"/>
        </w:rPr>
        <w:t>Glotz</w:t>
      </w:r>
      <w:proofErr w:type="spellEnd"/>
      <w:r w:rsidRPr="003861F4">
        <w:rPr>
          <w:rFonts w:ascii="Arial" w:hAnsi="Arial" w:cs="Arial"/>
          <w:color w:val="000000"/>
          <w:sz w:val="24"/>
          <w:szCs w:val="27"/>
          <w:lang w:eastAsia="en-GB"/>
        </w:rPr>
        <w:t xml:space="preserve">, D. and </w:t>
      </w:r>
      <w:proofErr w:type="spellStart"/>
      <w:r w:rsidRPr="003861F4">
        <w:rPr>
          <w:rFonts w:ascii="Arial" w:hAnsi="Arial" w:cs="Arial"/>
          <w:color w:val="000000"/>
          <w:sz w:val="24"/>
          <w:szCs w:val="27"/>
          <w:lang w:eastAsia="en-GB"/>
        </w:rPr>
        <w:t>Desgrandchamps</w:t>
      </w:r>
      <w:proofErr w:type="spellEnd"/>
      <w:r w:rsidRPr="003861F4">
        <w:rPr>
          <w:rFonts w:ascii="Arial" w:hAnsi="Arial" w:cs="Arial"/>
          <w:color w:val="000000"/>
          <w:sz w:val="24"/>
          <w:szCs w:val="27"/>
          <w:lang w:eastAsia="en-GB"/>
        </w:rPr>
        <w:t xml:space="preserve">, F., 2009. What is the relevance of systematic </w:t>
      </w:r>
      <w:proofErr w:type="spellStart"/>
      <w:r w:rsidRPr="003861F4">
        <w:rPr>
          <w:rFonts w:ascii="Arial" w:hAnsi="Arial" w:cs="Arial"/>
          <w:color w:val="000000"/>
          <w:sz w:val="24"/>
          <w:szCs w:val="27"/>
          <w:lang w:eastAsia="en-GB"/>
        </w:rPr>
        <w:t>aorto</w:t>
      </w:r>
      <w:proofErr w:type="spellEnd"/>
      <w:r w:rsidRPr="003861F4">
        <w:rPr>
          <w:rFonts w:ascii="Arial" w:hAnsi="Arial" w:cs="Arial"/>
          <w:color w:val="000000"/>
          <w:sz w:val="24"/>
          <w:szCs w:val="27"/>
          <w:lang w:eastAsia="en-GB"/>
        </w:rPr>
        <w:t xml:space="preserve">-femoral Doppler ultrasound in the preoperative assessment of patients awaiting first kidney transplantation: a monocentric prospective </w:t>
      </w:r>
      <w:proofErr w:type="gramStart"/>
      <w:r w:rsidRPr="003861F4">
        <w:rPr>
          <w:rFonts w:ascii="Arial" w:hAnsi="Arial" w:cs="Arial"/>
          <w:color w:val="000000"/>
          <w:sz w:val="24"/>
          <w:szCs w:val="27"/>
          <w:lang w:eastAsia="en-GB"/>
        </w:rPr>
        <w:t>study.</w:t>
      </w:r>
      <w:proofErr w:type="gramEnd"/>
      <w:r w:rsidRPr="003861F4">
        <w:rPr>
          <w:rFonts w:ascii="Arial" w:hAnsi="Arial" w:cs="Arial"/>
          <w:color w:val="000000"/>
          <w:sz w:val="24"/>
          <w:szCs w:val="27"/>
          <w:lang w:eastAsia="en-GB"/>
        </w:rPr>
        <w:t> </w:t>
      </w:r>
      <w:r w:rsidRPr="003861F4">
        <w:rPr>
          <w:rFonts w:ascii="Arial" w:hAnsi="Arial" w:cs="Arial"/>
          <w:i/>
          <w:iCs/>
          <w:color w:val="000000"/>
          <w:sz w:val="24"/>
          <w:szCs w:val="27"/>
          <w:lang w:eastAsia="en-GB"/>
        </w:rPr>
        <w:t>Nephrology Dialysis Transplantation</w:t>
      </w:r>
      <w:r w:rsidRPr="003861F4">
        <w:rPr>
          <w:rFonts w:ascii="Arial" w:hAnsi="Arial" w:cs="Arial"/>
          <w:color w:val="000000"/>
          <w:sz w:val="24"/>
          <w:szCs w:val="27"/>
          <w:lang w:eastAsia="en-GB"/>
        </w:rPr>
        <w:t>, 25(1), pp.270-274.</w:t>
      </w:r>
    </w:p>
    <w:p w:rsidR="00A64214" w:rsidRDefault="00A64214" w:rsidP="00A64214"/>
    <w:p w:rsidR="00A64214" w:rsidRDefault="00A64214">
      <w:pPr>
        <w:rPr>
          <w:rFonts w:ascii="Arial" w:hAnsi="Arial" w:cs="Arial"/>
          <w:sz w:val="24"/>
          <w:szCs w:val="24"/>
        </w:rPr>
      </w:pPr>
    </w:p>
    <w:p w:rsidR="00A64214" w:rsidRDefault="00A64214">
      <w:pPr>
        <w:rPr>
          <w:rFonts w:ascii="Arial" w:hAnsi="Arial" w:cs="Arial"/>
          <w:sz w:val="24"/>
          <w:szCs w:val="24"/>
        </w:rPr>
      </w:pPr>
      <w:r>
        <w:rPr>
          <w:rFonts w:ascii="Arial" w:hAnsi="Arial" w:cs="Arial"/>
          <w:sz w:val="24"/>
          <w:szCs w:val="24"/>
        </w:rPr>
        <w:br w:type="page"/>
      </w:r>
    </w:p>
    <w:p w:rsidR="00A64214" w:rsidRDefault="00A64214">
      <w:pPr>
        <w:rPr>
          <w:rFonts w:ascii="Arial" w:hAnsi="Arial" w:cs="Arial"/>
          <w:sz w:val="24"/>
          <w:szCs w:val="24"/>
        </w:rPr>
      </w:pPr>
    </w:p>
    <w:p w:rsidR="009612B5" w:rsidRDefault="009612B5">
      <w:pPr>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Endovascular Aneurysmal Repair Assessment</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Purpose</w:t>
      </w:r>
    </w:p>
    <w:p w:rsidR="00CB6EAE" w:rsidRPr="002728B4" w:rsidRDefault="00CB6EAE" w:rsidP="00CB6EAE">
      <w:pPr>
        <w:jc w:val="both"/>
        <w:rPr>
          <w:rFonts w:ascii="Arial" w:hAnsi="Arial" w:cs="Arial"/>
          <w:sz w:val="24"/>
          <w:szCs w:val="24"/>
        </w:rPr>
      </w:pPr>
      <w:r w:rsidRPr="002728B4">
        <w:rPr>
          <w:rFonts w:ascii="Arial" w:hAnsi="Arial" w:cs="Arial"/>
          <w:sz w:val="24"/>
          <w:szCs w:val="24"/>
        </w:rPr>
        <w:t xml:space="preserve">Surveillance is a critical component to the overall EVAR treatment. It is predicted on the assumption that the natural history after endovascular repair is unpredictable hence a lifelong surveillance is recommended without exceptions. Its purpose is to aid in assessment of complications such as </w:t>
      </w:r>
      <w:proofErr w:type="spellStart"/>
      <w:r w:rsidRPr="002728B4">
        <w:rPr>
          <w:rFonts w:ascii="Arial" w:hAnsi="Arial" w:cs="Arial"/>
          <w:sz w:val="24"/>
          <w:szCs w:val="24"/>
        </w:rPr>
        <w:t>endoleak</w:t>
      </w:r>
      <w:proofErr w:type="spellEnd"/>
      <w:r w:rsidRPr="002728B4">
        <w:rPr>
          <w:rFonts w:ascii="Arial" w:hAnsi="Arial" w:cs="Arial"/>
          <w:sz w:val="24"/>
          <w:szCs w:val="24"/>
        </w:rPr>
        <w:t xml:space="preserve">, limb dysfunction, stenosis enlarging aneurysmal size or other anatomical or hemodynamic impairment that affects </w:t>
      </w:r>
      <w:proofErr w:type="spellStart"/>
      <w:r w:rsidRPr="002728B4">
        <w:rPr>
          <w:rFonts w:ascii="Arial" w:hAnsi="Arial" w:cs="Arial"/>
          <w:sz w:val="24"/>
          <w:szCs w:val="24"/>
        </w:rPr>
        <w:t>endograft</w:t>
      </w:r>
      <w:proofErr w:type="spellEnd"/>
      <w:r w:rsidRPr="002728B4">
        <w:rPr>
          <w:rFonts w:ascii="Arial" w:hAnsi="Arial" w:cs="Arial"/>
          <w:sz w:val="24"/>
          <w:szCs w:val="24"/>
        </w:rPr>
        <w:t xml:space="preserve"> function.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Common Indications</w:t>
      </w:r>
    </w:p>
    <w:p w:rsidR="00CB6EAE" w:rsidRPr="002728B4" w:rsidRDefault="00CB6EAE" w:rsidP="00CB6EAE">
      <w:pPr>
        <w:jc w:val="both"/>
        <w:rPr>
          <w:rFonts w:ascii="Arial" w:hAnsi="Arial" w:cs="Arial"/>
          <w:sz w:val="24"/>
          <w:szCs w:val="24"/>
        </w:rPr>
      </w:pPr>
      <w:r w:rsidRPr="002728B4">
        <w:rPr>
          <w:rFonts w:ascii="Arial" w:hAnsi="Arial" w:cs="Arial"/>
          <w:sz w:val="24"/>
          <w:szCs w:val="24"/>
        </w:rPr>
        <w:t xml:space="preserve">Following EVAR operation, surveillance must be done at a certain interval.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-Post-OP (within day 1 or 2)</w:t>
      </w:r>
    </w:p>
    <w:p w:rsidR="00CB6EAE" w:rsidRDefault="00CB6EAE" w:rsidP="00CB6EAE">
      <w:pPr>
        <w:jc w:val="both"/>
        <w:rPr>
          <w:rFonts w:ascii="Arial" w:hAnsi="Arial" w:cs="Arial"/>
          <w:sz w:val="24"/>
          <w:szCs w:val="24"/>
        </w:rPr>
      </w:pPr>
      <w:r w:rsidRPr="002728B4">
        <w:rPr>
          <w:rFonts w:ascii="Arial" w:hAnsi="Arial" w:cs="Arial"/>
          <w:sz w:val="24"/>
          <w:szCs w:val="24"/>
        </w:rPr>
        <w:tab/>
        <w:t>-Routine yearly scan (based on date of operation)</w:t>
      </w:r>
    </w:p>
    <w:p w:rsidR="00166A7E" w:rsidRPr="002728B4" w:rsidRDefault="00166A7E" w:rsidP="00CB6EAE">
      <w:pPr>
        <w:jc w:val="both"/>
        <w:rPr>
          <w:rFonts w:ascii="Arial" w:hAnsi="Arial" w:cs="Arial"/>
          <w:sz w:val="24"/>
          <w:szCs w:val="24"/>
        </w:rPr>
      </w:pPr>
      <w:r>
        <w:rPr>
          <w:rFonts w:ascii="Arial" w:hAnsi="Arial" w:cs="Arial"/>
          <w:sz w:val="24"/>
          <w:szCs w:val="24"/>
        </w:rPr>
        <w:t xml:space="preserve">(A CT scan is performed at approximately 6 weeks) </w:t>
      </w:r>
    </w:p>
    <w:p w:rsidR="00CB6EAE" w:rsidRPr="002728B4" w:rsidRDefault="00CB6EAE" w:rsidP="00CB6EAE">
      <w:pPr>
        <w:jc w:val="both"/>
        <w:rPr>
          <w:rFonts w:ascii="Arial" w:hAnsi="Arial" w:cs="Arial"/>
          <w:sz w:val="24"/>
          <w:szCs w:val="24"/>
        </w:rPr>
      </w:pPr>
    </w:p>
    <w:p w:rsidR="00CB6EAE" w:rsidRPr="002728B4" w:rsidRDefault="007E1F24" w:rsidP="00CB6EAE">
      <w:pPr>
        <w:jc w:val="both"/>
        <w:rPr>
          <w:rFonts w:ascii="Arial" w:hAnsi="Arial" w:cs="Arial"/>
          <w:sz w:val="24"/>
          <w:szCs w:val="24"/>
        </w:rPr>
      </w:pPr>
      <w:r w:rsidRPr="002728B4">
        <w:rPr>
          <w:rFonts w:ascii="Arial" w:hAnsi="Arial" w:cs="Arial"/>
          <w:sz w:val="24"/>
          <w:szCs w:val="24"/>
        </w:rPr>
        <w:t>ASSESSMENTS INCLUDE</w:t>
      </w:r>
      <w:r w:rsidR="00CB6EAE" w:rsidRPr="002728B4">
        <w:rPr>
          <w:rFonts w:ascii="Arial" w:hAnsi="Arial" w:cs="Arial"/>
          <w:sz w:val="24"/>
          <w:szCs w:val="24"/>
        </w:rPr>
        <w:t>:</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Measurement of residual sac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Assess for presence of </w:t>
      </w:r>
      <w:proofErr w:type="spellStart"/>
      <w:r w:rsidRPr="002728B4">
        <w:rPr>
          <w:rFonts w:ascii="Arial" w:hAnsi="Arial" w:cs="Arial"/>
          <w:sz w:val="24"/>
          <w:szCs w:val="24"/>
        </w:rPr>
        <w:t>endoleak</w:t>
      </w:r>
      <w:proofErr w:type="spellEnd"/>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Graft patency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In-stent or Graft stenosis and kinking</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Distal outflow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Presence of </w:t>
      </w:r>
      <w:proofErr w:type="spellStart"/>
      <w:r w:rsidRPr="002728B4">
        <w:rPr>
          <w:rFonts w:ascii="Arial" w:hAnsi="Arial" w:cs="Arial"/>
          <w:sz w:val="24"/>
          <w:szCs w:val="24"/>
        </w:rPr>
        <w:t>seroma</w:t>
      </w:r>
      <w:proofErr w:type="spellEnd"/>
      <w:r w:rsidRPr="002728B4">
        <w:rPr>
          <w:rFonts w:ascii="Arial" w:hAnsi="Arial" w:cs="Arial"/>
          <w:sz w:val="24"/>
          <w:szCs w:val="24"/>
        </w:rPr>
        <w:t xml:space="preserve">, </w:t>
      </w:r>
      <w:proofErr w:type="spellStart"/>
      <w:r w:rsidRPr="002728B4">
        <w:rPr>
          <w:rFonts w:ascii="Arial" w:hAnsi="Arial" w:cs="Arial"/>
          <w:sz w:val="24"/>
          <w:szCs w:val="24"/>
        </w:rPr>
        <w:t>pseudoaneurysm</w:t>
      </w:r>
      <w:proofErr w:type="spellEnd"/>
      <w:r w:rsidRPr="002728B4">
        <w:rPr>
          <w:rFonts w:ascii="Arial" w:hAnsi="Arial" w:cs="Arial"/>
          <w:sz w:val="24"/>
          <w:szCs w:val="24"/>
        </w:rPr>
        <w:t xml:space="preserve"> or collection on the access site.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Scan x-over graft for patency, stenosis, false aneurysm and graft infection or collection (only if applicable)</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r>
    </w:p>
    <w:p w:rsidR="00CB6EAE" w:rsidRPr="002728B4" w:rsidRDefault="00CB6EAE" w:rsidP="00CB6EAE">
      <w:pPr>
        <w:jc w:val="both"/>
        <w:rPr>
          <w:rFonts w:ascii="Arial" w:hAnsi="Arial" w:cs="Arial"/>
          <w:sz w:val="24"/>
          <w:szCs w:val="24"/>
        </w:rPr>
      </w:pPr>
      <w:r w:rsidRPr="002728B4">
        <w:rPr>
          <w:rFonts w:ascii="Arial" w:hAnsi="Arial" w:cs="Arial"/>
          <w:sz w:val="24"/>
          <w:szCs w:val="24"/>
        </w:rPr>
        <w:t>Contraindications and limitations</w:t>
      </w:r>
    </w:p>
    <w:p w:rsidR="00CB6EAE" w:rsidRPr="002728B4" w:rsidRDefault="00CB6EAE" w:rsidP="00CB6EAE">
      <w:pPr>
        <w:jc w:val="both"/>
        <w:rPr>
          <w:rFonts w:ascii="Arial" w:hAnsi="Arial" w:cs="Arial"/>
          <w:sz w:val="24"/>
          <w:szCs w:val="24"/>
        </w:rPr>
      </w:pPr>
      <w:r w:rsidRPr="002728B4">
        <w:rPr>
          <w:rFonts w:ascii="Arial" w:hAnsi="Arial" w:cs="Arial"/>
          <w:sz w:val="24"/>
          <w:szCs w:val="24"/>
        </w:rPr>
        <w:t>The following limitations may affect the scan quality and completeness.</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Patient body habitus</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Presence of extensive bowel gas</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Patient unable to lie flat on bed</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Graft shadowing or attenuation</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Patient discomfort</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Dressings or open wounds on the examination site</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Abdominal wall hernias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Presence of ascites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Vessel or graft tortuosity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r>
    </w:p>
    <w:p w:rsidR="00CB6EAE" w:rsidRPr="002728B4" w:rsidRDefault="00CB6EAE" w:rsidP="00CB6EAE">
      <w:pPr>
        <w:jc w:val="both"/>
        <w:rPr>
          <w:rFonts w:ascii="Arial" w:hAnsi="Arial" w:cs="Arial"/>
          <w:sz w:val="24"/>
          <w:szCs w:val="24"/>
        </w:rPr>
      </w:pPr>
    </w:p>
    <w:p w:rsidR="00D32616" w:rsidRDefault="00CB6EAE" w:rsidP="00CB6EAE">
      <w:pPr>
        <w:jc w:val="both"/>
        <w:rPr>
          <w:rFonts w:ascii="Arial" w:hAnsi="Arial" w:cs="Arial"/>
          <w:sz w:val="24"/>
          <w:szCs w:val="24"/>
        </w:rPr>
      </w:pPr>
      <w:r w:rsidRPr="002728B4">
        <w:rPr>
          <w:rFonts w:ascii="Arial" w:hAnsi="Arial" w:cs="Arial"/>
          <w:sz w:val="24"/>
          <w:szCs w:val="24"/>
        </w:rPr>
        <w:t xml:space="preserve">Technical consideration: It is important to know the details of the procedure prior to scan. This will assist in understanding structural details of what has been placed, what normal anatomy may have been altered and what complications may be associated with device placed. Obtain History </w:t>
      </w:r>
      <w:r w:rsidRPr="002728B4">
        <w:rPr>
          <w:rFonts w:ascii="Arial" w:hAnsi="Arial" w:cs="Arial"/>
          <w:sz w:val="24"/>
          <w:szCs w:val="24"/>
        </w:rPr>
        <w:lastRenderedPageBreak/>
        <w:t>of previous treatment e.g. angioplasty or embolization. Obtain results of other relevant diagnostics &amp; previous vascular studies.</w:t>
      </w:r>
    </w:p>
    <w:p w:rsidR="00CB6EAE" w:rsidRDefault="00CB6EAE" w:rsidP="00CB6EAE">
      <w:pPr>
        <w:jc w:val="both"/>
        <w:rPr>
          <w:rFonts w:ascii="Arial" w:hAnsi="Arial" w:cs="Arial"/>
          <w:b/>
          <w:sz w:val="24"/>
          <w:szCs w:val="24"/>
        </w:rPr>
      </w:pPr>
      <w:r w:rsidRPr="002728B4">
        <w:rPr>
          <w:rFonts w:ascii="Arial" w:hAnsi="Arial" w:cs="Arial"/>
          <w:b/>
          <w:sz w:val="24"/>
          <w:szCs w:val="24"/>
        </w:rPr>
        <w:t>Communication and patient positioning</w:t>
      </w:r>
    </w:p>
    <w:p w:rsidR="00D32616" w:rsidRPr="00D32616" w:rsidRDefault="00D32616"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The patient should lie flat and adequately exposed for imaging the abdomen, flanks and groins. Encourage patient to report any discomfort when doing the test. Obtain optimal images with the least amount of discomfort.</w:t>
      </w:r>
    </w:p>
    <w:p w:rsidR="00CB6EAE" w:rsidRPr="002728B4" w:rsidRDefault="00CB6EAE" w:rsidP="00D32616">
      <w:pPr>
        <w:jc w:val="both"/>
        <w:rPr>
          <w:rFonts w:ascii="Arial" w:hAnsi="Arial" w:cs="Arial"/>
          <w:sz w:val="24"/>
          <w:szCs w:val="24"/>
        </w:rPr>
      </w:pPr>
      <w:r w:rsidRPr="002728B4">
        <w:rPr>
          <w:rFonts w:ascii="Arial" w:hAnsi="Arial" w:cs="Arial"/>
          <w:sz w:val="24"/>
          <w:szCs w:val="24"/>
        </w:rPr>
        <w:t xml:space="preserve">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Procedure</w:t>
      </w:r>
    </w:p>
    <w:p w:rsidR="00CB6EAE" w:rsidRPr="002728B4" w:rsidRDefault="00CB6EAE" w:rsidP="00CB6EAE">
      <w:pPr>
        <w:jc w:val="both"/>
        <w:rPr>
          <w:rFonts w:ascii="Arial" w:hAnsi="Arial" w:cs="Arial"/>
          <w:sz w:val="24"/>
          <w:szCs w:val="24"/>
        </w:rPr>
      </w:pPr>
      <w:r w:rsidRPr="002728B4">
        <w:rPr>
          <w:rFonts w:ascii="Arial" w:hAnsi="Arial" w:cs="Arial"/>
          <w:sz w:val="24"/>
          <w:szCs w:val="24"/>
        </w:rPr>
        <w:t>B-MODE</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Optimize machine settings and select appropriate transducer.  </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Routine post-placement ultrasound includes high resolution B-mode assessment of entire </w:t>
      </w:r>
      <w:proofErr w:type="spellStart"/>
      <w:r w:rsidRPr="002728B4">
        <w:rPr>
          <w:rFonts w:ascii="Arial" w:hAnsi="Arial" w:cs="Arial"/>
          <w:sz w:val="24"/>
          <w:szCs w:val="24"/>
        </w:rPr>
        <w:t>endograft</w:t>
      </w:r>
      <w:proofErr w:type="spellEnd"/>
      <w:r w:rsidRPr="002728B4">
        <w:rPr>
          <w:rFonts w:ascii="Arial" w:hAnsi="Arial" w:cs="Arial"/>
          <w:sz w:val="24"/>
          <w:szCs w:val="24"/>
        </w:rPr>
        <w:t xml:space="preserve"> attachment sites and entire residual aneurysm sac. </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Scan aorta with anterior approach B-mode in transverse plane. </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Obtain maximum AP long and transverse diameter of the residual sac and record.</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Examine the residual aneurysm sac for areas of </w:t>
      </w:r>
      <w:proofErr w:type="spellStart"/>
      <w:r w:rsidRPr="002728B4">
        <w:rPr>
          <w:rFonts w:ascii="Arial" w:hAnsi="Arial" w:cs="Arial"/>
          <w:sz w:val="24"/>
          <w:szCs w:val="24"/>
        </w:rPr>
        <w:t>echolucency</w:t>
      </w:r>
      <w:proofErr w:type="spellEnd"/>
      <w:r w:rsidRPr="002728B4">
        <w:rPr>
          <w:rFonts w:ascii="Arial" w:hAnsi="Arial" w:cs="Arial"/>
          <w:sz w:val="24"/>
          <w:szCs w:val="24"/>
        </w:rPr>
        <w:t xml:space="preserve"> or motion/pulsation in the excluded lumen that may represent </w:t>
      </w:r>
      <w:proofErr w:type="spellStart"/>
      <w:r w:rsidRPr="002728B4">
        <w:rPr>
          <w:rFonts w:ascii="Arial" w:hAnsi="Arial" w:cs="Arial"/>
          <w:sz w:val="24"/>
          <w:szCs w:val="24"/>
        </w:rPr>
        <w:t>endoleak</w:t>
      </w:r>
      <w:proofErr w:type="spellEnd"/>
      <w:r w:rsidRPr="002728B4">
        <w:rPr>
          <w:rFonts w:ascii="Arial" w:hAnsi="Arial" w:cs="Arial"/>
          <w:sz w:val="24"/>
          <w:szCs w:val="24"/>
        </w:rPr>
        <w:t xml:space="preserve">.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COLOUR FLOW IMAGING:</w:t>
      </w:r>
    </w:p>
    <w:p w:rsidR="00CB6EAE"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Turn the colour flow imaging to assess flow and presence of </w:t>
      </w:r>
      <w:proofErr w:type="spellStart"/>
      <w:r w:rsidRPr="00B951CF">
        <w:rPr>
          <w:rFonts w:ascii="Arial" w:hAnsi="Arial" w:cs="Arial"/>
          <w:sz w:val="24"/>
          <w:szCs w:val="24"/>
        </w:rPr>
        <w:t>endoleak</w:t>
      </w:r>
      <w:proofErr w:type="spellEnd"/>
      <w:r w:rsidRPr="00B951CF">
        <w:rPr>
          <w:rFonts w:ascii="Arial" w:hAnsi="Arial" w:cs="Arial"/>
          <w:sz w:val="24"/>
          <w:szCs w:val="24"/>
        </w:rPr>
        <w:t xml:space="preserve">. </w:t>
      </w:r>
    </w:p>
    <w:p w:rsidR="00CB6EAE"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Scan entire </w:t>
      </w:r>
      <w:proofErr w:type="spellStart"/>
      <w:r w:rsidRPr="00B951CF">
        <w:rPr>
          <w:rFonts w:ascii="Arial" w:hAnsi="Arial" w:cs="Arial"/>
          <w:sz w:val="24"/>
          <w:szCs w:val="24"/>
        </w:rPr>
        <w:t>endograft</w:t>
      </w:r>
      <w:proofErr w:type="spellEnd"/>
      <w:r w:rsidRPr="00B951CF">
        <w:rPr>
          <w:rFonts w:ascii="Arial" w:hAnsi="Arial" w:cs="Arial"/>
          <w:sz w:val="24"/>
          <w:szCs w:val="24"/>
        </w:rPr>
        <w:t xml:space="preserve"> and aneurysm sac from the diaphragm or origin of renal down to common femoral arteries, evaluating the stent for integrity and kinking. </w:t>
      </w:r>
    </w:p>
    <w:p w:rsidR="00CB6EAE"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Any complications following </w:t>
      </w:r>
      <w:proofErr w:type="spellStart"/>
      <w:r w:rsidRPr="00B951CF">
        <w:rPr>
          <w:rFonts w:ascii="Arial" w:hAnsi="Arial" w:cs="Arial"/>
          <w:sz w:val="24"/>
          <w:szCs w:val="24"/>
        </w:rPr>
        <w:t>endograft</w:t>
      </w:r>
      <w:proofErr w:type="spellEnd"/>
      <w:r w:rsidRPr="00B951CF">
        <w:rPr>
          <w:rFonts w:ascii="Arial" w:hAnsi="Arial" w:cs="Arial"/>
          <w:sz w:val="24"/>
          <w:szCs w:val="24"/>
        </w:rPr>
        <w:t xml:space="preserve"> placement (i.e. stenosis, occlusion, hematoma, arteriovenous fistula, intimal flaps, dissection or pseudo aneurysm at access sites) should be thoroughly documented.</w:t>
      </w:r>
    </w:p>
    <w:p w:rsidR="001D33A0"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When intervention (PTA with or without stent) has occurred for occlusion disease, the length of treated are should be carefully assessed, particularly if stent (s) have been placed.</w:t>
      </w:r>
    </w:p>
    <w:p w:rsidR="001D33A0" w:rsidRPr="002728B4" w:rsidRDefault="001D33A0" w:rsidP="00251F68">
      <w:pPr>
        <w:jc w:val="both"/>
        <w:rPr>
          <w:rFonts w:ascii="Arial" w:hAnsi="Arial" w:cs="Arial"/>
          <w:sz w:val="24"/>
          <w:szCs w:val="24"/>
        </w:rPr>
      </w:pP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The stent should be evaluated for alignment, full deployment and relationship to the vessel wall. The Doppler cursor should be carefully walked throughout the entire length of the stents.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Examine the aneurysm sac throughout in both sagittal and transverse planes to detect flow that may represent </w:t>
      </w:r>
      <w:proofErr w:type="spellStart"/>
      <w:r w:rsidRPr="00B951CF">
        <w:rPr>
          <w:rFonts w:ascii="Arial" w:hAnsi="Arial" w:cs="Arial"/>
          <w:sz w:val="24"/>
          <w:szCs w:val="24"/>
        </w:rPr>
        <w:t>endoleak</w:t>
      </w:r>
      <w:proofErr w:type="spellEnd"/>
      <w:r w:rsidRPr="00B951CF">
        <w:rPr>
          <w:rFonts w:ascii="Arial" w:hAnsi="Arial" w:cs="Arial"/>
          <w:sz w:val="24"/>
          <w:szCs w:val="24"/>
        </w:rPr>
        <w:t xml:space="preserve">. Special attention should be directed to hypoechoic areas and absence of flow confirmed by Doppler.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Examine carefully the proximal and distal stent graft attachment sites and to the origin of the inferior mesenteric and lumbar arteries to detect </w:t>
      </w:r>
      <w:proofErr w:type="spellStart"/>
      <w:r w:rsidRPr="00B951CF">
        <w:rPr>
          <w:rFonts w:ascii="Arial" w:hAnsi="Arial" w:cs="Arial"/>
          <w:sz w:val="24"/>
          <w:szCs w:val="24"/>
        </w:rPr>
        <w:t>endoleak</w:t>
      </w:r>
      <w:proofErr w:type="spellEnd"/>
      <w:r w:rsidRPr="00B951CF">
        <w:rPr>
          <w:rFonts w:ascii="Arial" w:hAnsi="Arial" w:cs="Arial"/>
          <w:sz w:val="24"/>
          <w:szCs w:val="24"/>
        </w:rPr>
        <w:t xml:space="preserve">(s).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Record colour Doppler image of patent aneurysm sac branches (i.e. lumbar, inferior mesenteric artery, internal iliac artery) and document flow direction</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Record PW spectral waveforms of the </w:t>
      </w:r>
      <w:proofErr w:type="spellStart"/>
      <w:r w:rsidRPr="00B951CF">
        <w:rPr>
          <w:rFonts w:ascii="Arial" w:hAnsi="Arial" w:cs="Arial"/>
          <w:sz w:val="24"/>
          <w:szCs w:val="24"/>
        </w:rPr>
        <w:t>endoleak</w:t>
      </w:r>
      <w:proofErr w:type="spellEnd"/>
      <w:r w:rsidRPr="00B951CF">
        <w:rPr>
          <w:rFonts w:ascii="Arial" w:hAnsi="Arial" w:cs="Arial"/>
          <w:sz w:val="24"/>
          <w:szCs w:val="24"/>
        </w:rPr>
        <w:t xml:space="preserve"> detected (document direction of flow and the source of flow and characteristics of the waveform (low resistance, high resistance or ‘to and fro’)</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Identify </w:t>
      </w:r>
      <w:proofErr w:type="spellStart"/>
      <w:r w:rsidRPr="00B951CF">
        <w:rPr>
          <w:rFonts w:ascii="Arial" w:hAnsi="Arial" w:cs="Arial"/>
          <w:sz w:val="24"/>
          <w:szCs w:val="24"/>
        </w:rPr>
        <w:t>endoleak</w:t>
      </w:r>
      <w:proofErr w:type="spellEnd"/>
      <w:r w:rsidRPr="00B951CF">
        <w:rPr>
          <w:rFonts w:ascii="Arial" w:hAnsi="Arial" w:cs="Arial"/>
          <w:sz w:val="24"/>
          <w:szCs w:val="24"/>
        </w:rPr>
        <w:t xml:space="preserve">(s) as to location and origin (see classification table) and should be included in the report.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lastRenderedPageBreak/>
        <w:t xml:space="preserve">Arterial flow hemodynamic were documented throughout the </w:t>
      </w:r>
      <w:proofErr w:type="spellStart"/>
      <w:r w:rsidRPr="00B951CF">
        <w:rPr>
          <w:rFonts w:ascii="Arial" w:hAnsi="Arial" w:cs="Arial"/>
          <w:sz w:val="24"/>
          <w:szCs w:val="24"/>
        </w:rPr>
        <w:t>endograft</w:t>
      </w:r>
      <w:proofErr w:type="spellEnd"/>
      <w:r w:rsidRPr="00B951CF">
        <w:rPr>
          <w:rFonts w:ascii="Arial" w:hAnsi="Arial" w:cs="Arial"/>
          <w:sz w:val="24"/>
          <w:szCs w:val="24"/>
        </w:rPr>
        <w:t xml:space="preserve"> using spectral Doppler velocity measurements.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Colour Doppler imaging was adjusted for optimum sensitivity for lower velocities.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Peak systolic velocities were obtained in the iliac vessels to assess for presence of limb flow anomalies </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Reporting:</w:t>
      </w:r>
    </w:p>
    <w:p w:rsidR="00B951CF" w:rsidRPr="002728B4" w:rsidRDefault="00B951CF" w:rsidP="00B737E9">
      <w:pPr>
        <w:pStyle w:val="ListParagraph"/>
        <w:numPr>
          <w:ilvl w:val="0"/>
          <w:numId w:val="26"/>
        </w:numPr>
        <w:jc w:val="both"/>
        <w:rPr>
          <w:rFonts w:ascii="Arial" w:hAnsi="Arial" w:cs="Arial"/>
          <w:sz w:val="24"/>
          <w:szCs w:val="24"/>
        </w:rPr>
      </w:pPr>
      <w:r w:rsidRPr="002728B4">
        <w:rPr>
          <w:rFonts w:ascii="Arial" w:hAnsi="Arial" w:cs="Arial"/>
          <w:sz w:val="24"/>
          <w:szCs w:val="24"/>
        </w:rPr>
        <w:t xml:space="preserve">Report should be done by the Scientist who performed the scan. </w:t>
      </w:r>
    </w:p>
    <w:p w:rsidR="00B951CF" w:rsidRPr="002728B4" w:rsidRDefault="00B951CF" w:rsidP="00B737E9">
      <w:pPr>
        <w:pStyle w:val="ListParagraph"/>
        <w:numPr>
          <w:ilvl w:val="0"/>
          <w:numId w:val="26"/>
        </w:numPr>
        <w:jc w:val="both"/>
        <w:rPr>
          <w:rFonts w:ascii="Arial" w:hAnsi="Arial" w:cs="Arial"/>
          <w:sz w:val="24"/>
          <w:szCs w:val="24"/>
        </w:rPr>
      </w:pPr>
      <w:r w:rsidRPr="002728B4">
        <w:rPr>
          <w:rFonts w:ascii="Arial" w:hAnsi="Arial" w:cs="Arial"/>
          <w:sz w:val="24"/>
          <w:szCs w:val="24"/>
        </w:rPr>
        <w:t xml:space="preserve">Report should include maximum residual sac size. </w:t>
      </w:r>
    </w:p>
    <w:p w:rsidR="00B951CF" w:rsidRPr="002728B4" w:rsidRDefault="00B951CF" w:rsidP="00B737E9">
      <w:pPr>
        <w:pStyle w:val="ListParagraph"/>
        <w:numPr>
          <w:ilvl w:val="0"/>
          <w:numId w:val="26"/>
        </w:numPr>
        <w:jc w:val="both"/>
        <w:rPr>
          <w:rFonts w:ascii="Arial" w:hAnsi="Arial" w:cs="Arial"/>
          <w:sz w:val="24"/>
          <w:szCs w:val="24"/>
        </w:rPr>
      </w:pPr>
      <w:proofErr w:type="spellStart"/>
      <w:r w:rsidRPr="002728B4">
        <w:rPr>
          <w:rFonts w:ascii="Arial" w:hAnsi="Arial" w:cs="Arial"/>
          <w:sz w:val="24"/>
          <w:szCs w:val="24"/>
        </w:rPr>
        <w:t>Endoleak</w:t>
      </w:r>
      <w:proofErr w:type="spellEnd"/>
      <w:r w:rsidRPr="002728B4">
        <w:rPr>
          <w:rFonts w:ascii="Arial" w:hAnsi="Arial" w:cs="Arial"/>
          <w:sz w:val="24"/>
          <w:szCs w:val="24"/>
        </w:rPr>
        <w:t xml:space="preserve"> (s) should be described and reported according to table below:</w:t>
      </w:r>
    </w:p>
    <w:p w:rsidR="00B951CF" w:rsidRPr="002728B4" w:rsidRDefault="00B951CF" w:rsidP="00B951CF">
      <w:pPr>
        <w:jc w:val="both"/>
        <w:rPr>
          <w:rFonts w:ascii="Arial" w:hAnsi="Arial" w:cs="Arial"/>
          <w:sz w:val="24"/>
          <w:szCs w:val="24"/>
        </w:rPr>
      </w:pPr>
      <w:proofErr w:type="spellStart"/>
      <w:r w:rsidRPr="002728B4">
        <w:rPr>
          <w:rFonts w:ascii="Arial" w:hAnsi="Arial" w:cs="Arial"/>
          <w:sz w:val="24"/>
          <w:szCs w:val="24"/>
        </w:rPr>
        <w:t>Endoleak</w:t>
      </w:r>
      <w:proofErr w:type="spellEnd"/>
      <w:r w:rsidRPr="002728B4">
        <w:rPr>
          <w:rFonts w:ascii="Arial" w:hAnsi="Arial" w:cs="Arial"/>
          <w:sz w:val="24"/>
          <w:szCs w:val="24"/>
        </w:rPr>
        <w:t xml:space="preserve"> Type: </w:t>
      </w:r>
      <w:r w:rsidRPr="002728B4">
        <w:rPr>
          <w:rFonts w:ascii="Arial" w:hAnsi="Arial" w:cs="Arial"/>
          <w:sz w:val="24"/>
          <w:szCs w:val="24"/>
        </w:rPr>
        <w:tab/>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w:t>
      </w:r>
      <w:proofErr w:type="spellStart"/>
      <w:r w:rsidRPr="002728B4">
        <w:rPr>
          <w:rFonts w:ascii="Arial" w:hAnsi="Arial" w:cs="Arial"/>
          <w:sz w:val="24"/>
          <w:szCs w:val="24"/>
        </w:rPr>
        <w:t>Ia</w:t>
      </w:r>
      <w:proofErr w:type="spellEnd"/>
      <w:r w:rsidRPr="002728B4">
        <w:rPr>
          <w:rFonts w:ascii="Arial" w:hAnsi="Arial" w:cs="Arial"/>
          <w:sz w:val="24"/>
          <w:szCs w:val="24"/>
        </w:rPr>
        <w:t xml:space="preserve"> </w:t>
      </w:r>
      <w:proofErr w:type="spellStart"/>
      <w:r w:rsidRPr="002728B4">
        <w:rPr>
          <w:rFonts w:ascii="Arial" w:hAnsi="Arial" w:cs="Arial"/>
          <w:sz w:val="24"/>
          <w:szCs w:val="24"/>
        </w:rPr>
        <w:t>Ib</w:t>
      </w:r>
      <w:proofErr w:type="spellEnd"/>
      <w:r w:rsidRPr="002728B4">
        <w:rPr>
          <w:rFonts w:ascii="Arial" w:hAnsi="Arial" w:cs="Arial"/>
          <w:sz w:val="24"/>
          <w:szCs w:val="24"/>
        </w:rPr>
        <w:t xml:space="preserve"> </w:t>
      </w:r>
      <w:r w:rsidRPr="002728B4">
        <w:rPr>
          <w:rFonts w:ascii="Arial" w:hAnsi="Arial" w:cs="Arial"/>
          <w:sz w:val="24"/>
          <w:szCs w:val="24"/>
        </w:rPr>
        <w:tab/>
        <w:t xml:space="preserve">Proximal (a) or distal (b) limb attachment leak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II </w:t>
      </w:r>
      <w:r w:rsidRPr="002728B4">
        <w:rPr>
          <w:rFonts w:ascii="Arial" w:hAnsi="Arial" w:cs="Arial"/>
          <w:sz w:val="24"/>
          <w:szCs w:val="24"/>
        </w:rPr>
        <w:tab/>
        <w:t xml:space="preserve">Lumbar or IMA vessel involvement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III </w:t>
      </w:r>
      <w:r w:rsidRPr="002728B4">
        <w:rPr>
          <w:rFonts w:ascii="Arial" w:hAnsi="Arial" w:cs="Arial"/>
          <w:sz w:val="24"/>
          <w:szCs w:val="24"/>
        </w:rPr>
        <w:tab/>
        <w:t xml:space="preserve">Graft fabric tear or modular limb connection failure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IV </w:t>
      </w:r>
      <w:r w:rsidRPr="002728B4">
        <w:rPr>
          <w:rFonts w:ascii="Arial" w:hAnsi="Arial" w:cs="Arial"/>
          <w:sz w:val="24"/>
          <w:szCs w:val="24"/>
        </w:rPr>
        <w:tab/>
        <w:t xml:space="preserve">Sac increase due to graft porosity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V </w:t>
      </w:r>
      <w:r w:rsidRPr="002728B4">
        <w:rPr>
          <w:rFonts w:ascii="Arial" w:hAnsi="Arial" w:cs="Arial"/>
          <w:sz w:val="24"/>
          <w:szCs w:val="24"/>
        </w:rPr>
        <w:tab/>
        <w:t xml:space="preserve">Sac increase due to </w:t>
      </w:r>
      <w:proofErr w:type="spellStart"/>
      <w:r w:rsidRPr="002728B4">
        <w:rPr>
          <w:rFonts w:ascii="Arial" w:hAnsi="Arial" w:cs="Arial"/>
          <w:sz w:val="24"/>
          <w:szCs w:val="24"/>
        </w:rPr>
        <w:t>endotension</w:t>
      </w:r>
      <w:proofErr w:type="spellEnd"/>
      <w:r w:rsidRPr="002728B4">
        <w:rPr>
          <w:rFonts w:ascii="Arial" w:hAnsi="Arial" w:cs="Arial"/>
          <w:sz w:val="24"/>
          <w:szCs w:val="24"/>
        </w:rPr>
        <w:t xml:space="preserve"> </w:t>
      </w:r>
    </w:p>
    <w:p w:rsidR="00B951CF" w:rsidRPr="002728B4" w:rsidRDefault="00B951CF" w:rsidP="00B951CF">
      <w:pPr>
        <w:jc w:val="both"/>
        <w:rPr>
          <w:rFonts w:ascii="Arial" w:hAnsi="Arial" w:cs="Arial"/>
          <w:sz w:val="24"/>
          <w:szCs w:val="24"/>
        </w:rPr>
      </w:pPr>
    </w:p>
    <w:p w:rsidR="00B951CF" w:rsidRPr="002728B4" w:rsidRDefault="00B951CF" w:rsidP="00B737E9">
      <w:pPr>
        <w:pStyle w:val="ListParagraph"/>
        <w:numPr>
          <w:ilvl w:val="0"/>
          <w:numId w:val="27"/>
        </w:numPr>
        <w:jc w:val="both"/>
        <w:rPr>
          <w:rFonts w:ascii="Arial" w:hAnsi="Arial" w:cs="Arial"/>
          <w:sz w:val="24"/>
          <w:szCs w:val="24"/>
        </w:rPr>
      </w:pPr>
      <w:r w:rsidRPr="002728B4">
        <w:rPr>
          <w:rFonts w:ascii="Arial" w:hAnsi="Arial" w:cs="Arial"/>
          <w:sz w:val="24"/>
          <w:szCs w:val="24"/>
        </w:rPr>
        <w:t>EIA flow velocities/waveform and acceleration time.</w:t>
      </w:r>
    </w:p>
    <w:p w:rsidR="00B951CF" w:rsidRPr="002728B4" w:rsidRDefault="00B951CF" w:rsidP="00B951CF">
      <w:pPr>
        <w:jc w:val="both"/>
        <w:rPr>
          <w:rFonts w:ascii="Arial" w:hAnsi="Arial" w:cs="Arial"/>
          <w:sz w:val="24"/>
          <w:szCs w:val="24"/>
        </w:rPr>
      </w:pPr>
    </w:p>
    <w:p w:rsidR="00B951CF" w:rsidRPr="002728B4" w:rsidRDefault="00B951CF" w:rsidP="00B737E9">
      <w:pPr>
        <w:pStyle w:val="ListParagraph"/>
        <w:numPr>
          <w:ilvl w:val="0"/>
          <w:numId w:val="27"/>
        </w:numPr>
        <w:jc w:val="both"/>
        <w:rPr>
          <w:rFonts w:ascii="Arial" w:hAnsi="Arial" w:cs="Arial"/>
          <w:sz w:val="24"/>
          <w:szCs w:val="24"/>
        </w:rPr>
      </w:pPr>
      <w:r w:rsidRPr="002728B4">
        <w:rPr>
          <w:rFonts w:ascii="Arial" w:hAnsi="Arial" w:cs="Arial"/>
          <w:sz w:val="24"/>
          <w:szCs w:val="24"/>
        </w:rPr>
        <w:t xml:space="preserve">Flow assessment of the crossover graft should be included (if applicable) Include any incidental findings on the report e.g. false aneurysm, </w:t>
      </w:r>
      <w:proofErr w:type="spellStart"/>
      <w:r w:rsidRPr="002728B4">
        <w:rPr>
          <w:rFonts w:ascii="Arial" w:hAnsi="Arial" w:cs="Arial"/>
          <w:sz w:val="24"/>
          <w:szCs w:val="24"/>
        </w:rPr>
        <w:t>seroma</w:t>
      </w:r>
      <w:proofErr w:type="spellEnd"/>
      <w:r w:rsidRPr="002728B4">
        <w:rPr>
          <w:rFonts w:ascii="Arial" w:hAnsi="Arial" w:cs="Arial"/>
          <w:sz w:val="24"/>
          <w:szCs w:val="24"/>
        </w:rPr>
        <w:t xml:space="preserve">, haematoma, dissections etc. </w:t>
      </w:r>
    </w:p>
    <w:p w:rsidR="00B951CF" w:rsidRPr="002728B4" w:rsidRDefault="00B951CF" w:rsidP="00B737E9">
      <w:pPr>
        <w:pStyle w:val="ListParagraph"/>
        <w:numPr>
          <w:ilvl w:val="0"/>
          <w:numId w:val="27"/>
        </w:numPr>
        <w:jc w:val="both"/>
        <w:rPr>
          <w:rFonts w:ascii="Arial" w:hAnsi="Arial" w:cs="Arial"/>
          <w:sz w:val="24"/>
          <w:szCs w:val="24"/>
        </w:rPr>
      </w:pPr>
      <w:r w:rsidRPr="002728B4">
        <w:rPr>
          <w:rFonts w:ascii="Arial" w:hAnsi="Arial" w:cs="Arial"/>
          <w:sz w:val="24"/>
          <w:szCs w:val="24"/>
        </w:rPr>
        <w:t>Include any limitation of the study e.g. large firm abdomen, overlying bowel gas, patient habitus, calcification etc.</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 xml:space="preserve">Inform the referring consultant or </w:t>
      </w:r>
      <w:proofErr w:type="spellStart"/>
      <w:r w:rsidRPr="002728B4">
        <w:rPr>
          <w:rFonts w:ascii="Arial" w:hAnsi="Arial" w:cs="Arial"/>
          <w:sz w:val="24"/>
          <w:szCs w:val="24"/>
        </w:rPr>
        <w:t>SpR</w:t>
      </w:r>
      <w:proofErr w:type="spellEnd"/>
      <w:r w:rsidRPr="002728B4">
        <w:rPr>
          <w:rFonts w:ascii="Arial" w:hAnsi="Arial" w:cs="Arial"/>
          <w:sz w:val="24"/>
          <w:szCs w:val="24"/>
        </w:rPr>
        <w:t xml:space="preserve"> Vascular on call for any critical result, such as a newly diagnosed type 1 </w:t>
      </w:r>
      <w:proofErr w:type="spellStart"/>
      <w:r w:rsidRPr="002728B4">
        <w:rPr>
          <w:rFonts w:ascii="Arial" w:hAnsi="Arial" w:cs="Arial"/>
          <w:sz w:val="24"/>
          <w:szCs w:val="24"/>
        </w:rPr>
        <w:t>endoleak</w:t>
      </w:r>
      <w:proofErr w:type="spellEnd"/>
      <w:r w:rsidRPr="002728B4">
        <w:rPr>
          <w:rFonts w:ascii="Arial" w:hAnsi="Arial" w:cs="Arial"/>
          <w:sz w:val="24"/>
          <w:szCs w:val="24"/>
        </w:rPr>
        <w:t xml:space="preserve"> so that appropriate treatment plan can be enforced prior to patient discharge.  </w:t>
      </w:r>
    </w:p>
    <w:p w:rsidR="00B951CF" w:rsidRDefault="00B951CF" w:rsidP="00B951CF">
      <w:pPr>
        <w:jc w:val="both"/>
        <w:rPr>
          <w:rFonts w:ascii="Arial" w:hAnsi="Arial" w:cs="Arial"/>
          <w:sz w:val="24"/>
          <w:szCs w:val="24"/>
        </w:rPr>
      </w:pPr>
    </w:p>
    <w:p w:rsidR="00E504C9" w:rsidRDefault="00E504C9" w:rsidP="00B951CF">
      <w:pPr>
        <w:jc w:val="both"/>
        <w:rPr>
          <w:rFonts w:ascii="Arial" w:hAnsi="Arial" w:cs="Arial"/>
          <w:sz w:val="24"/>
          <w:szCs w:val="24"/>
        </w:rPr>
      </w:pPr>
      <w:r>
        <w:rPr>
          <w:rFonts w:ascii="Arial" w:hAnsi="Arial" w:cs="Arial"/>
          <w:sz w:val="24"/>
          <w:szCs w:val="24"/>
        </w:rPr>
        <w:t>EVAR follow up protocol</w:t>
      </w:r>
    </w:p>
    <w:tbl>
      <w:tblPr>
        <w:tblStyle w:val="TableGrid"/>
        <w:tblW w:w="0" w:type="auto"/>
        <w:tblLook w:val="04A0" w:firstRow="1" w:lastRow="0" w:firstColumn="1" w:lastColumn="0" w:noHBand="0" w:noVBand="1"/>
      </w:tblPr>
      <w:tblGrid>
        <w:gridCol w:w="2560"/>
        <w:gridCol w:w="2551"/>
        <w:gridCol w:w="2538"/>
        <w:gridCol w:w="2545"/>
      </w:tblGrid>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Time interval post op</w:t>
            </w:r>
          </w:p>
        </w:tc>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Duplex</w:t>
            </w:r>
          </w:p>
        </w:tc>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CT</w:t>
            </w:r>
          </w:p>
        </w:tc>
        <w:tc>
          <w:tcPr>
            <w:tcW w:w="2605" w:type="dxa"/>
            <w:shd w:val="clear" w:color="auto" w:fill="8DB3E2" w:themeFill="text2" w:themeFillTint="66"/>
          </w:tcPr>
          <w:p w:rsidR="00E504C9" w:rsidRDefault="00E504C9" w:rsidP="00E504C9">
            <w:pPr>
              <w:jc w:val="center"/>
              <w:rPr>
                <w:rFonts w:ascii="Arial" w:hAnsi="Arial" w:cs="Arial"/>
                <w:sz w:val="24"/>
                <w:szCs w:val="24"/>
              </w:rPr>
            </w:pPr>
            <w:proofErr w:type="spellStart"/>
            <w:r>
              <w:rPr>
                <w:rFonts w:ascii="Arial" w:hAnsi="Arial" w:cs="Arial"/>
                <w:sz w:val="24"/>
                <w:szCs w:val="24"/>
              </w:rPr>
              <w:t>Abdo</w:t>
            </w:r>
            <w:proofErr w:type="spellEnd"/>
            <w:r>
              <w:rPr>
                <w:rFonts w:ascii="Arial" w:hAnsi="Arial" w:cs="Arial"/>
                <w:sz w:val="24"/>
                <w:szCs w:val="24"/>
              </w:rPr>
              <w:t xml:space="preserve"> X Ray</w:t>
            </w:r>
          </w:p>
        </w:tc>
      </w:tr>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Pre discharge</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r>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3 months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r>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Yearly</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no</w:t>
            </w:r>
          </w:p>
        </w:tc>
      </w:tr>
    </w:tbl>
    <w:p w:rsidR="00E504C9" w:rsidRDefault="00E504C9" w:rsidP="00B951CF">
      <w:pPr>
        <w:jc w:val="both"/>
        <w:rPr>
          <w:rFonts w:ascii="Arial" w:hAnsi="Arial" w:cs="Arial"/>
          <w:sz w:val="24"/>
          <w:szCs w:val="24"/>
        </w:rPr>
      </w:pPr>
    </w:p>
    <w:p w:rsidR="00EE5C81" w:rsidRDefault="00EE5C81" w:rsidP="00B951CF">
      <w:pPr>
        <w:jc w:val="both"/>
        <w:rPr>
          <w:rFonts w:ascii="Arial" w:hAnsi="Arial" w:cs="Arial"/>
          <w:sz w:val="24"/>
          <w:szCs w:val="24"/>
        </w:rPr>
      </w:pPr>
      <w:proofErr w:type="spellStart"/>
      <w:proofErr w:type="gramStart"/>
      <w:r>
        <w:rPr>
          <w:rFonts w:ascii="Arial" w:hAnsi="Arial" w:cs="Arial"/>
          <w:sz w:val="24"/>
          <w:szCs w:val="24"/>
        </w:rPr>
        <w:t>fEVAR</w:t>
      </w:r>
      <w:proofErr w:type="spellEnd"/>
      <w:proofErr w:type="gramEnd"/>
      <w:r>
        <w:rPr>
          <w:rFonts w:ascii="Arial" w:hAnsi="Arial" w:cs="Arial"/>
          <w:sz w:val="24"/>
          <w:szCs w:val="24"/>
        </w:rPr>
        <w:t xml:space="preserve"> follow up protocol</w:t>
      </w:r>
    </w:p>
    <w:tbl>
      <w:tblPr>
        <w:tblStyle w:val="TableGrid"/>
        <w:tblW w:w="0" w:type="auto"/>
        <w:tblLook w:val="04A0" w:firstRow="1" w:lastRow="0" w:firstColumn="1" w:lastColumn="0" w:noHBand="0" w:noVBand="1"/>
      </w:tblPr>
      <w:tblGrid>
        <w:gridCol w:w="2559"/>
        <w:gridCol w:w="2548"/>
        <w:gridCol w:w="2545"/>
        <w:gridCol w:w="2542"/>
      </w:tblGrid>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Time interval post op</w:t>
            </w:r>
          </w:p>
        </w:tc>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Duplex</w:t>
            </w:r>
          </w:p>
        </w:tc>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CT</w:t>
            </w:r>
          </w:p>
        </w:tc>
        <w:tc>
          <w:tcPr>
            <w:tcW w:w="2605" w:type="dxa"/>
            <w:shd w:val="clear" w:color="auto" w:fill="8DB3E2" w:themeFill="text2" w:themeFillTint="66"/>
          </w:tcPr>
          <w:p w:rsidR="00EE5C81" w:rsidRDefault="00EE5C81" w:rsidP="0011253A">
            <w:pPr>
              <w:jc w:val="center"/>
              <w:rPr>
                <w:rFonts w:ascii="Arial" w:hAnsi="Arial" w:cs="Arial"/>
                <w:sz w:val="24"/>
                <w:szCs w:val="24"/>
              </w:rPr>
            </w:pPr>
            <w:proofErr w:type="spellStart"/>
            <w:r>
              <w:rPr>
                <w:rFonts w:ascii="Arial" w:hAnsi="Arial" w:cs="Arial"/>
                <w:sz w:val="24"/>
                <w:szCs w:val="24"/>
              </w:rPr>
              <w:t>Abdo</w:t>
            </w:r>
            <w:proofErr w:type="spellEnd"/>
            <w:r>
              <w:rPr>
                <w:rFonts w:ascii="Arial" w:hAnsi="Arial" w:cs="Arial"/>
                <w:sz w:val="24"/>
                <w:szCs w:val="24"/>
              </w:rPr>
              <w:t xml:space="preserve"> X Ray</w:t>
            </w:r>
          </w:p>
        </w:tc>
      </w:tr>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Pre discharge</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r>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3 months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w:t>
            </w:r>
          </w:p>
        </w:tc>
      </w:tr>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Yearly</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 (for first 5 years)</w:t>
            </w:r>
          </w:p>
        </w:tc>
        <w:tc>
          <w:tcPr>
            <w:tcW w:w="2605" w:type="dxa"/>
          </w:tcPr>
          <w:p w:rsidR="00EE5C81" w:rsidRDefault="00EE5C81" w:rsidP="0011253A">
            <w:pPr>
              <w:jc w:val="center"/>
              <w:rPr>
                <w:rFonts w:ascii="Arial" w:hAnsi="Arial" w:cs="Arial"/>
                <w:sz w:val="24"/>
                <w:szCs w:val="24"/>
              </w:rPr>
            </w:pPr>
          </w:p>
        </w:tc>
      </w:tr>
    </w:tbl>
    <w:p w:rsidR="00EE5C81" w:rsidRPr="002728B4" w:rsidRDefault="00EE5C81"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p>
    <w:p w:rsidR="00EE5C81" w:rsidRDefault="00EE5C81" w:rsidP="00B951CF">
      <w:pPr>
        <w:jc w:val="both"/>
        <w:rPr>
          <w:rFonts w:ascii="Arial" w:hAnsi="Arial" w:cs="Arial"/>
          <w:sz w:val="24"/>
          <w:szCs w:val="24"/>
        </w:rPr>
      </w:pPr>
    </w:p>
    <w:p w:rsidR="00EE5C81" w:rsidRDefault="00EE5C81" w:rsidP="00B951CF">
      <w:pPr>
        <w:jc w:val="both"/>
        <w:rPr>
          <w:rFonts w:ascii="Arial" w:hAnsi="Arial" w:cs="Arial"/>
          <w:sz w:val="24"/>
          <w:szCs w:val="24"/>
        </w:rPr>
      </w:pPr>
    </w:p>
    <w:p w:rsidR="00B951CF" w:rsidRPr="002728B4" w:rsidRDefault="007E1F24" w:rsidP="00B951CF">
      <w:pPr>
        <w:jc w:val="both"/>
        <w:rPr>
          <w:rFonts w:ascii="Arial" w:hAnsi="Arial" w:cs="Arial"/>
          <w:sz w:val="24"/>
          <w:szCs w:val="24"/>
        </w:rPr>
      </w:pPr>
      <w:r>
        <w:rPr>
          <w:rFonts w:ascii="Arial" w:hAnsi="Arial" w:cs="Arial"/>
          <w:sz w:val="24"/>
          <w:szCs w:val="24"/>
        </w:rPr>
        <w:t>Recourses</w:t>
      </w:r>
      <w:r w:rsidR="00B951CF" w:rsidRPr="002728B4">
        <w:rPr>
          <w:rFonts w:ascii="Arial" w:hAnsi="Arial" w:cs="Arial"/>
          <w:sz w:val="24"/>
          <w:szCs w:val="24"/>
        </w:rPr>
        <w:t>:</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From the Society for Clinical Vascular Surgery Duplex ultrasound imaging alone is sufficient for midterm endovascular aneurysm repair surveillance: A cost analysis study and prospective comparison with computed tomography scan</w:t>
      </w:r>
    </w:p>
    <w:p w:rsidR="00B951CF" w:rsidRPr="002728B4" w:rsidRDefault="00B951CF" w:rsidP="00B951CF">
      <w:pPr>
        <w:jc w:val="both"/>
        <w:rPr>
          <w:rFonts w:ascii="Arial" w:hAnsi="Arial" w:cs="Arial"/>
          <w:sz w:val="24"/>
          <w:szCs w:val="24"/>
        </w:rPr>
      </w:pPr>
      <w:r w:rsidRPr="002728B4">
        <w:rPr>
          <w:rFonts w:ascii="Arial" w:hAnsi="Arial" w:cs="Arial"/>
          <w:sz w:val="24"/>
          <w:szCs w:val="24"/>
        </w:rPr>
        <w:t xml:space="preserve">Brian R. </w:t>
      </w:r>
      <w:proofErr w:type="spellStart"/>
      <w:r w:rsidRPr="002728B4">
        <w:rPr>
          <w:rFonts w:ascii="Arial" w:hAnsi="Arial" w:cs="Arial"/>
          <w:sz w:val="24"/>
          <w:szCs w:val="24"/>
        </w:rPr>
        <w:t>Beeman</w:t>
      </w:r>
      <w:proofErr w:type="spellEnd"/>
      <w:r w:rsidRPr="002728B4">
        <w:rPr>
          <w:rFonts w:ascii="Arial" w:hAnsi="Arial" w:cs="Arial"/>
          <w:sz w:val="24"/>
          <w:szCs w:val="24"/>
        </w:rPr>
        <w:t xml:space="preserve">, MD, Lynne M. Doctor, BA, Kevin </w:t>
      </w:r>
      <w:proofErr w:type="spellStart"/>
      <w:r w:rsidRPr="002728B4">
        <w:rPr>
          <w:rFonts w:ascii="Arial" w:hAnsi="Arial" w:cs="Arial"/>
          <w:sz w:val="24"/>
          <w:szCs w:val="24"/>
        </w:rPr>
        <w:t>Doerr</w:t>
      </w:r>
      <w:proofErr w:type="spellEnd"/>
      <w:r w:rsidRPr="002728B4">
        <w:rPr>
          <w:rFonts w:ascii="Arial" w:hAnsi="Arial" w:cs="Arial"/>
          <w:sz w:val="24"/>
          <w:szCs w:val="24"/>
        </w:rPr>
        <w:t>, RVT, Sandy McAfee-Bennett, RVT,</w:t>
      </w:r>
    </w:p>
    <w:p w:rsidR="00B951CF" w:rsidRPr="002728B4" w:rsidRDefault="00B951CF" w:rsidP="00B951CF">
      <w:pPr>
        <w:jc w:val="both"/>
        <w:rPr>
          <w:rFonts w:ascii="Arial" w:hAnsi="Arial" w:cs="Arial"/>
          <w:sz w:val="24"/>
          <w:szCs w:val="24"/>
        </w:rPr>
      </w:pPr>
      <w:r w:rsidRPr="002728B4">
        <w:rPr>
          <w:rFonts w:ascii="Arial" w:hAnsi="Arial" w:cs="Arial"/>
          <w:sz w:val="24"/>
          <w:szCs w:val="24"/>
        </w:rPr>
        <w:t xml:space="preserve">Matthew J. Dougherty, MD, and Keith D. </w:t>
      </w:r>
      <w:proofErr w:type="spellStart"/>
      <w:r w:rsidRPr="002728B4">
        <w:rPr>
          <w:rFonts w:ascii="Arial" w:hAnsi="Arial" w:cs="Arial"/>
          <w:sz w:val="24"/>
          <w:szCs w:val="24"/>
        </w:rPr>
        <w:t>Calligaro</w:t>
      </w:r>
      <w:proofErr w:type="spellEnd"/>
      <w:r w:rsidRPr="002728B4">
        <w:rPr>
          <w:rFonts w:ascii="Arial" w:hAnsi="Arial" w:cs="Arial"/>
          <w:sz w:val="24"/>
          <w:szCs w:val="24"/>
        </w:rPr>
        <w:t>, MD, Philadelphia, Pa</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 xml:space="preserve">Journal of vascular Surgery Volume 50, Issue 5, November 2009, Pages 1012-1018From the Southern Association for Vascular Surgery </w:t>
      </w:r>
      <w:proofErr w:type="spellStart"/>
      <w:r w:rsidRPr="002728B4">
        <w:rPr>
          <w:rFonts w:ascii="Arial" w:hAnsi="Arial" w:cs="Arial"/>
          <w:sz w:val="24"/>
          <w:szCs w:val="24"/>
        </w:rPr>
        <w:t>Endoleak</w:t>
      </w:r>
      <w:proofErr w:type="spellEnd"/>
      <w:r w:rsidRPr="002728B4">
        <w:rPr>
          <w:rFonts w:ascii="Arial" w:hAnsi="Arial" w:cs="Arial"/>
          <w:sz w:val="24"/>
          <w:szCs w:val="24"/>
        </w:rPr>
        <w:t xml:space="preserve"> after endovascular aneurysm repair: Duplex ultrasound imaging is better than computed tomography at determining the need for intervention</w:t>
      </w:r>
      <w:r w:rsidR="005675D6">
        <w:rPr>
          <w:rFonts w:ascii="Arial" w:hAnsi="Arial" w:cs="Arial"/>
          <w:sz w:val="24"/>
          <w:szCs w:val="24"/>
        </w:rPr>
        <w:t xml:space="preserve"> </w:t>
      </w:r>
      <w:r w:rsidRPr="002728B4">
        <w:rPr>
          <w:rFonts w:ascii="Arial" w:hAnsi="Arial" w:cs="Arial"/>
          <w:sz w:val="24"/>
          <w:szCs w:val="24"/>
        </w:rPr>
        <w:t xml:space="preserve">Greg C. </w:t>
      </w:r>
      <w:proofErr w:type="spellStart"/>
      <w:r w:rsidRPr="002728B4">
        <w:rPr>
          <w:rFonts w:ascii="Arial" w:hAnsi="Arial" w:cs="Arial"/>
          <w:sz w:val="24"/>
          <w:szCs w:val="24"/>
        </w:rPr>
        <w:t>Schmieder</w:t>
      </w:r>
      <w:proofErr w:type="spellEnd"/>
      <w:r w:rsidRPr="002728B4">
        <w:rPr>
          <w:rFonts w:ascii="Arial" w:hAnsi="Arial" w:cs="Arial"/>
          <w:sz w:val="24"/>
          <w:szCs w:val="24"/>
        </w:rPr>
        <w:t>, MD, Christopher L. Stout, MD, Gordon K. Stok</w:t>
      </w:r>
      <w:r w:rsidR="005675D6">
        <w:rPr>
          <w:rFonts w:ascii="Arial" w:hAnsi="Arial" w:cs="Arial"/>
          <w:sz w:val="24"/>
          <w:szCs w:val="24"/>
        </w:rPr>
        <w:t xml:space="preserve">es, MD, F. Noel Parent, MD, and </w:t>
      </w:r>
      <w:r w:rsidRPr="002728B4">
        <w:rPr>
          <w:rFonts w:ascii="Arial" w:hAnsi="Arial" w:cs="Arial"/>
          <w:sz w:val="24"/>
          <w:szCs w:val="24"/>
        </w:rPr>
        <w:t xml:space="preserve">Jean M. </w:t>
      </w:r>
      <w:proofErr w:type="spellStart"/>
      <w:r w:rsidRPr="002728B4">
        <w:rPr>
          <w:rFonts w:ascii="Arial" w:hAnsi="Arial" w:cs="Arial"/>
          <w:sz w:val="24"/>
          <w:szCs w:val="24"/>
        </w:rPr>
        <w:t>Panneton</w:t>
      </w:r>
      <w:proofErr w:type="spellEnd"/>
      <w:r w:rsidRPr="002728B4">
        <w:rPr>
          <w:rFonts w:ascii="Arial" w:hAnsi="Arial" w:cs="Arial"/>
          <w:sz w:val="24"/>
          <w:szCs w:val="24"/>
        </w:rPr>
        <w:t xml:space="preserve">, MD, Norfolk </w:t>
      </w:r>
      <w:proofErr w:type="spellStart"/>
      <w:r w:rsidRPr="002728B4">
        <w:rPr>
          <w:rFonts w:ascii="Arial" w:hAnsi="Arial" w:cs="Arial"/>
          <w:sz w:val="24"/>
          <w:szCs w:val="24"/>
        </w:rPr>
        <w:t>Va</w:t>
      </w:r>
      <w:proofErr w:type="spellEnd"/>
    </w:p>
    <w:p w:rsidR="00B951CF" w:rsidRPr="002728B4" w:rsidRDefault="00B951CF" w:rsidP="00B951CF">
      <w:pPr>
        <w:jc w:val="both"/>
        <w:rPr>
          <w:rFonts w:ascii="Arial" w:hAnsi="Arial" w:cs="Arial"/>
          <w:sz w:val="24"/>
          <w:szCs w:val="24"/>
        </w:rPr>
      </w:pPr>
    </w:p>
    <w:p w:rsidR="005675D6" w:rsidRDefault="005675D6" w:rsidP="00251F68">
      <w:pPr>
        <w:jc w:val="both"/>
        <w:rPr>
          <w:rFonts w:ascii="Arial" w:hAnsi="Arial" w:cs="Arial"/>
          <w:sz w:val="24"/>
          <w:szCs w:val="24"/>
        </w:rPr>
      </w:pPr>
    </w:p>
    <w:p w:rsidR="009612B5" w:rsidRDefault="009612B5">
      <w:pPr>
        <w:rPr>
          <w:rFonts w:ascii="Arial" w:hAnsi="Arial" w:cs="Arial"/>
          <w:b/>
          <w:bCs/>
          <w:sz w:val="24"/>
          <w:szCs w:val="24"/>
          <w:u w:val="single"/>
        </w:rPr>
      </w:pPr>
      <w:r>
        <w:rPr>
          <w:rFonts w:ascii="Arial" w:hAnsi="Arial" w:cs="Arial"/>
          <w:b/>
          <w:bCs/>
          <w:sz w:val="24"/>
          <w:szCs w:val="24"/>
          <w:u w:val="single"/>
        </w:rPr>
        <w:br w:type="page"/>
      </w:r>
    </w:p>
    <w:p w:rsidR="001D33A0" w:rsidRPr="002728B4" w:rsidRDefault="005675D6" w:rsidP="00251F68">
      <w:pPr>
        <w:jc w:val="both"/>
        <w:rPr>
          <w:rFonts w:ascii="Arial" w:hAnsi="Arial" w:cs="Arial"/>
          <w:b/>
          <w:bCs/>
          <w:sz w:val="24"/>
          <w:szCs w:val="24"/>
          <w:u w:val="single"/>
        </w:rPr>
      </w:pPr>
      <w:proofErr w:type="spellStart"/>
      <w:r>
        <w:rPr>
          <w:rFonts w:ascii="Arial" w:hAnsi="Arial" w:cs="Arial"/>
          <w:b/>
          <w:bCs/>
          <w:sz w:val="24"/>
          <w:szCs w:val="24"/>
          <w:u w:val="single"/>
        </w:rPr>
        <w:lastRenderedPageBreak/>
        <w:t>Arterio</w:t>
      </w:r>
      <w:proofErr w:type="spellEnd"/>
      <w:r>
        <w:rPr>
          <w:rFonts w:ascii="Arial" w:hAnsi="Arial" w:cs="Arial"/>
          <w:b/>
          <w:bCs/>
          <w:sz w:val="24"/>
          <w:szCs w:val="24"/>
          <w:u w:val="single"/>
        </w:rPr>
        <w:t>-</w:t>
      </w:r>
      <w:r w:rsidR="001D33A0" w:rsidRPr="002728B4">
        <w:rPr>
          <w:rFonts w:ascii="Arial" w:hAnsi="Arial" w:cs="Arial"/>
          <w:b/>
          <w:bCs/>
          <w:sz w:val="24"/>
          <w:szCs w:val="24"/>
          <w:u w:val="single"/>
        </w:rPr>
        <w:t xml:space="preserve">Venous Fistula Pre op Duplex Mapping </w:t>
      </w:r>
    </w:p>
    <w:p w:rsidR="001D33A0" w:rsidRPr="002728B4" w:rsidRDefault="001D33A0" w:rsidP="00251F68">
      <w:pPr>
        <w:jc w:val="both"/>
        <w:rPr>
          <w:rFonts w:ascii="Arial" w:hAnsi="Arial" w:cs="Arial"/>
          <w:b/>
          <w:bCs/>
          <w:sz w:val="24"/>
          <w:szCs w:val="24"/>
          <w:u w:val="single"/>
        </w:rPr>
      </w:pPr>
    </w:p>
    <w:p w:rsidR="001D33A0" w:rsidRPr="002728B4" w:rsidRDefault="001D33A0" w:rsidP="00251F68">
      <w:pPr>
        <w:jc w:val="both"/>
        <w:rPr>
          <w:rFonts w:ascii="Arial" w:hAnsi="Arial" w:cs="Arial"/>
          <w:sz w:val="24"/>
          <w:szCs w:val="24"/>
        </w:rPr>
      </w:pPr>
    </w:p>
    <w:p w:rsidR="001D33A0" w:rsidRPr="002728B4" w:rsidRDefault="001D33A0" w:rsidP="00251F68">
      <w:pPr>
        <w:pStyle w:val="Style1"/>
        <w:jc w:val="both"/>
        <w:rPr>
          <w:rFonts w:cs="Arial"/>
          <w:u w:val="single"/>
        </w:rPr>
      </w:pPr>
      <w:r w:rsidRPr="002728B4">
        <w:rPr>
          <w:rFonts w:cs="Arial"/>
          <w:u w:val="single"/>
        </w:rPr>
        <w:t>Purpose</w:t>
      </w:r>
    </w:p>
    <w:p w:rsidR="001D33A0" w:rsidRPr="002728B4" w:rsidRDefault="001D33A0" w:rsidP="00251F68">
      <w:pPr>
        <w:pStyle w:val="Style1"/>
        <w:jc w:val="both"/>
        <w:rPr>
          <w:rFonts w:cs="Arial"/>
        </w:rPr>
      </w:pPr>
      <w:r w:rsidRPr="002728B4">
        <w:rPr>
          <w:rFonts w:cs="Arial"/>
        </w:rPr>
        <w:t>Vein Mapping is done for the purpose of assessing suitable veins that will be needed for the creation of haemodialysis access</w:t>
      </w:r>
      <w:r w:rsidRPr="002728B4">
        <w:rPr>
          <w:rFonts w:cs="Arial"/>
          <w:color w:val="FF0000"/>
        </w:rPr>
        <w:t xml:space="preserve">. </w:t>
      </w:r>
      <w:r w:rsidRPr="002728B4">
        <w:rPr>
          <w:rFonts w:cs="Arial"/>
        </w:rPr>
        <w:t xml:space="preserve">The unit will accept referrals via </w:t>
      </w:r>
      <w:r w:rsidR="00930C0B">
        <w:rPr>
          <w:rFonts w:cs="Arial"/>
        </w:rPr>
        <w:t>the Renal or</w:t>
      </w:r>
      <w:r w:rsidRPr="002728B4">
        <w:rPr>
          <w:rFonts w:cs="Arial"/>
        </w:rPr>
        <w:t xml:space="preserve"> Vascular consultants.</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Contraindications and limitations:</w:t>
      </w:r>
    </w:p>
    <w:p w:rsidR="001D33A0" w:rsidRPr="002728B4" w:rsidRDefault="001D33A0" w:rsidP="00251F68">
      <w:pPr>
        <w:pStyle w:val="Style1"/>
        <w:jc w:val="both"/>
        <w:rPr>
          <w:rFonts w:cs="Arial"/>
        </w:rPr>
      </w:pPr>
      <w:r w:rsidRPr="002728B4">
        <w:rPr>
          <w:rFonts w:cs="Arial"/>
        </w:rPr>
        <w:t>The following limitations may affect the scan quality and completeness</w:t>
      </w:r>
    </w:p>
    <w:p w:rsidR="001D33A0" w:rsidRPr="002728B4" w:rsidRDefault="001D33A0" w:rsidP="00B737E9">
      <w:pPr>
        <w:pStyle w:val="Style1"/>
        <w:numPr>
          <w:ilvl w:val="0"/>
          <w:numId w:val="23"/>
        </w:numPr>
        <w:jc w:val="both"/>
        <w:rPr>
          <w:rFonts w:cs="Arial"/>
        </w:rPr>
      </w:pPr>
      <w:r w:rsidRPr="002728B4">
        <w:rPr>
          <w:rFonts w:cs="Arial"/>
        </w:rPr>
        <w:t>Patients with open wounds, fresh incision, ulceration or skin staples</w:t>
      </w:r>
    </w:p>
    <w:p w:rsidR="001D33A0" w:rsidRPr="002728B4" w:rsidRDefault="001D33A0" w:rsidP="00B737E9">
      <w:pPr>
        <w:pStyle w:val="Style1"/>
        <w:numPr>
          <w:ilvl w:val="0"/>
          <w:numId w:val="23"/>
        </w:numPr>
        <w:jc w:val="both"/>
        <w:rPr>
          <w:rFonts w:cs="Arial"/>
        </w:rPr>
      </w:pPr>
      <w:r w:rsidRPr="002728B4">
        <w:rPr>
          <w:rFonts w:cs="Arial"/>
        </w:rPr>
        <w:t xml:space="preserve">Patients with oedema, pain </w:t>
      </w:r>
    </w:p>
    <w:p w:rsidR="001D33A0" w:rsidRPr="002728B4" w:rsidRDefault="001D33A0" w:rsidP="00B737E9">
      <w:pPr>
        <w:numPr>
          <w:ilvl w:val="0"/>
          <w:numId w:val="24"/>
        </w:numPr>
        <w:jc w:val="both"/>
        <w:rPr>
          <w:rFonts w:ascii="Arial" w:hAnsi="Arial" w:cs="Arial"/>
          <w:sz w:val="24"/>
          <w:szCs w:val="24"/>
        </w:rPr>
      </w:pPr>
      <w:r w:rsidRPr="002728B4">
        <w:rPr>
          <w:rFonts w:ascii="Arial" w:hAnsi="Arial" w:cs="Arial"/>
          <w:sz w:val="24"/>
          <w:szCs w:val="24"/>
        </w:rPr>
        <w:t>Patients who are unable to cooperate due to reduced cognitive functions e.g.</w:t>
      </w: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           Alzheimer’s or dementia and through involuntary movements</w:t>
      </w:r>
    </w:p>
    <w:p w:rsidR="001D33A0" w:rsidRPr="002728B4" w:rsidRDefault="001D33A0" w:rsidP="00B737E9">
      <w:pPr>
        <w:pStyle w:val="Style1"/>
        <w:numPr>
          <w:ilvl w:val="0"/>
          <w:numId w:val="23"/>
        </w:numPr>
        <w:jc w:val="both"/>
        <w:rPr>
          <w:rFonts w:cs="Arial"/>
        </w:rPr>
      </w:pPr>
      <w:r w:rsidRPr="002728B4">
        <w:rPr>
          <w:rFonts w:cs="Arial"/>
        </w:rPr>
        <w:t xml:space="preserve">Patient position and inability to move ( surgical procedure , traction or paralysis) </w:t>
      </w:r>
    </w:p>
    <w:p w:rsidR="001D33A0" w:rsidRPr="002728B4" w:rsidRDefault="001D33A0" w:rsidP="00B737E9">
      <w:pPr>
        <w:numPr>
          <w:ilvl w:val="0"/>
          <w:numId w:val="23"/>
        </w:numPr>
        <w:jc w:val="both"/>
        <w:rPr>
          <w:rFonts w:ascii="Arial" w:hAnsi="Arial" w:cs="Arial"/>
          <w:sz w:val="24"/>
          <w:szCs w:val="24"/>
        </w:rPr>
      </w:pPr>
      <w:r w:rsidRPr="002728B4">
        <w:rPr>
          <w:rFonts w:ascii="Arial" w:hAnsi="Arial" w:cs="Arial"/>
          <w:sz w:val="24"/>
          <w:szCs w:val="24"/>
        </w:rPr>
        <w:t xml:space="preserve"> Some examinations undertaken portably at the patient’s bedside maybe limited due to equipment and room dimensions.</w:t>
      </w:r>
    </w:p>
    <w:p w:rsidR="001D33A0" w:rsidRPr="002728B4" w:rsidRDefault="001D33A0" w:rsidP="00251F68">
      <w:pPr>
        <w:pStyle w:val="Style1"/>
        <w:ind w:left="720"/>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b/>
          <w:u w:val="single"/>
        </w:rPr>
      </w:pPr>
      <w:r w:rsidRPr="002728B4">
        <w:rPr>
          <w:rFonts w:cs="Arial"/>
          <w:b/>
          <w:u w:val="single"/>
        </w:rPr>
        <w:t>Patient positioning</w:t>
      </w:r>
    </w:p>
    <w:p w:rsidR="001D33A0" w:rsidRPr="002728B4" w:rsidRDefault="00930C0B" w:rsidP="00251F68">
      <w:pPr>
        <w:jc w:val="both"/>
        <w:rPr>
          <w:rFonts w:ascii="Arial" w:hAnsi="Arial" w:cs="Arial"/>
          <w:sz w:val="24"/>
          <w:szCs w:val="24"/>
        </w:rPr>
      </w:pPr>
      <w:r>
        <w:rPr>
          <w:rFonts w:ascii="Arial" w:hAnsi="Arial" w:cs="Arial"/>
          <w:sz w:val="24"/>
          <w:szCs w:val="24"/>
        </w:rPr>
        <w:t xml:space="preserve">The patient may be sitting or resting supine with </w:t>
      </w:r>
      <w:r w:rsidR="001D33A0" w:rsidRPr="002728B4">
        <w:rPr>
          <w:rFonts w:ascii="Arial" w:hAnsi="Arial" w:cs="Arial"/>
          <w:sz w:val="24"/>
          <w:szCs w:val="24"/>
        </w:rPr>
        <w:t xml:space="preserve">arms dependent. Patient position should be optimized to help dilate the veins. The room should be kept warm to reduce the risk of vasoconstriction and the application of a tourniquet may be useful for small calibre veins. </w:t>
      </w:r>
    </w:p>
    <w:p w:rsidR="001D33A0" w:rsidRPr="002728B4" w:rsidRDefault="001D33A0" w:rsidP="00251F68">
      <w:pPr>
        <w:pStyle w:val="Style1"/>
        <w:jc w:val="both"/>
        <w:rPr>
          <w:rFonts w:cs="Arial"/>
          <w:b/>
        </w:rPr>
      </w:pPr>
      <w:r w:rsidRPr="002728B4">
        <w:rPr>
          <w:rFonts w:cs="Arial"/>
        </w:rPr>
        <w:t>Patient should ideally remove their clothing to enable access to the whole of the arm. For leg veins the patient should be kept supine in the reverse</w:t>
      </w:r>
      <w:r w:rsidRPr="002728B4">
        <w:rPr>
          <w:rFonts w:cs="Arial"/>
          <w:lang w:val="en"/>
        </w:rPr>
        <w:t xml:space="preserve"> </w:t>
      </w:r>
      <w:r w:rsidRPr="004B75CC">
        <w:rPr>
          <w:rStyle w:val="Strong"/>
          <w:rFonts w:cs="Arial"/>
          <w:b w:val="0"/>
          <w:lang w:val="en"/>
        </w:rPr>
        <w:t>Trendelenburg</w:t>
      </w:r>
      <w:r w:rsidRPr="004B75CC">
        <w:rPr>
          <w:rFonts w:cs="Arial"/>
          <w:b/>
          <w:lang w:val="en"/>
        </w:rPr>
        <w:t xml:space="preserve"> </w:t>
      </w:r>
      <w:r w:rsidRPr="004B75CC">
        <w:rPr>
          <w:rStyle w:val="Strong"/>
          <w:rFonts w:cs="Arial"/>
          <w:b w:val="0"/>
          <w:lang w:val="en"/>
        </w:rPr>
        <w:t>position</w:t>
      </w:r>
      <w:r w:rsidRPr="002728B4">
        <w:rPr>
          <w:rStyle w:val="Strong"/>
          <w:rFonts w:cs="Arial"/>
          <w:lang w:val="en"/>
        </w:rPr>
        <w:t>.</w:t>
      </w:r>
    </w:p>
    <w:p w:rsidR="001D33A0" w:rsidRPr="002728B4" w:rsidRDefault="001D33A0" w:rsidP="00251F68">
      <w:pPr>
        <w:pStyle w:val="Style1"/>
        <w:jc w:val="both"/>
        <w:rPr>
          <w:rFonts w:cs="Arial"/>
          <w:u w:val="single"/>
        </w:rPr>
      </w:pPr>
    </w:p>
    <w:p w:rsidR="001D33A0" w:rsidRPr="002728B4" w:rsidRDefault="001D33A0" w:rsidP="00251F68">
      <w:pPr>
        <w:pStyle w:val="Style1"/>
        <w:jc w:val="both"/>
        <w:rPr>
          <w:rFonts w:cs="Arial"/>
          <w:b/>
          <w:u w:val="single"/>
        </w:rPr>
      </w:pPr>
      <w:r w:rsidRPr="002728B4">
        <w:rPr>
          <w:rFonts w:cs="Arial"/>
          <w:b/>
          <w:u w:val="single"/>
        </w:rPr>
        <w:t>Procedure:</w:t>
      </w:r>
    </w:p>
    <w:p w:rsidR="001D33A0" w:rsidRPr="002728B4" w:rsidRDefault="001D33A0" w:rsidP="00251F68">
      <w:pPr>
        <w:pStyle w:val="Style1"/>
        <w:jc w:val="both"/>
        <w:rPr>
          <w:rFonts w:cs="Arial"/>
          <w:b/>
          <w:i/>
          <w:u w:val="single"/>
        </w:rPr>
      </w:pPr>
    </w:p>
    <w:p w:rsidR="001D33A0" w:rsidRDefault="001D33A0" w:rsidP="00251F68">
      <w:pPr>
        <w:pStyle w:val="Style1"/>
        <w:jc w:val="both"/>
        <w:rPr>
          <w:rFonts w:cs="Arial"/>
        </w:rPr>
      </w:pPr>
      <w:r w:rsidRPr="002728B4">
        <w:rPr>
          <w:rFonts w:cs="Arial"/>
        </w:rPr>
        <w:t>The Examination starts with the Radial artery at the wrist, velocity, waveform and diameter are measured at this point and recorded. (Optimal internal measurement should be &gt;2.0mm)</w:t>
      </w:r>
      <w:r w:rsidRPr="002728B4">
        <w:rPr>
          <w:rFonts w:cs="Arial"/>
          <w:color w:val="FF0000"/>
        </w:rPr>
        <w:t xml:space="preserve"> </w:t>
      </w:r>
      <w:r w:rsidRPr="002728B4">
        <w:rPr>
          <w:rFonts w:cs="Arial"/>
        </w:rPr>
        <w:t xml:space="preserve"> Follow the radial artery up the arm, back into the brachial artery where again the velocity waveform and diameter are measured and recorded.  If the waveform is good </w:t>
      </w:r>
      <w:proofErr w:type="spellStart"/>
      <w:r w:rsidRPr="002728B4">
        <w:rPr>
          <w:rFonts w:cs="Arial"/>
        </w:rPr>
        <w:t>bi</w:t>
      </w:r>
      <w:proofErr w:type="spellEnd"/>
      <w:r w:rsidRPr="002728B4">
        <w:rPr>
          <w:rFonts w:cs="Arial"/>
        </w:rPr>
        <w:t>/</w:t>
      </w:r>
      <w:proofErr w:type="spellStart"/>
      <w:r w:rsidRPr="002728B4">
        <w:rPr>
          <w:rFonts w:cs="Arial"/>
        </w:rPr>
        <w:t>triphasic</w:t>
      </w:r>
      <w:proofErr w:type="spellEnd"/>
      <w:r w:rsidRPr="002728B4">
        <w:rPr>
          <w:rFonts w:cs="Arial"/>
        </w:rPr>
        <w:t xml:space="preserve"> flow with a good upstroke in the radial and brachial arteries there is no need to examine the more proximal arterial tree.  However, if significant disease is suspected from the brachial artery waveform then </w:t>
      </w:r>
      <w:r w:rsidR="004B75CC">
        <w:rPr>
          <w:rFonts w:cs="Arial"/>
        </w:rPr>
        <w:t xml:space="preserve">more proximal imaging </w:t>
      </w:r>
      <w:r w:rsidRPr="002728B4">
        <w:rPr>
          <w:rFonts w:cs="Arial"/>
        </w:rPr>
        <w:t xml:space="preserve">is necessary.  A high bifurcation of the brachial artery should be recorded, and in this instance the waveform, diameter and velocity of the radial and ulnar arteries at the elbow should be recorded. The waveform in the ulnar artery at the wrist should be performed, if this is good </w:t>
      </w:r>
      <w:proofErr w:type="spellStart"/>
      <w:r w:rsidRPr="002728B4">
        <w:rPr>
          <w:rFonts w:cs="Arial"/>
        </w:rPr>
        <w:t>bi</w:t>
      </w:r>
      <w:proofErr w:type="spellEnd"/>
      <w:r w:rsidRPr="002728B4">
        <w:rPr>
          <w:rFonts w:cs="Arial"/>
        </w:rPr>
        <w:t>/</w:t>
      </w:r>
      <w:proofErr w:type="spellStart"/>
      <w:r w:rsidRPr="002728B4">
        <w:rPr>
          <w:rFonts w:cs="Arial"/>
        </w:rPr>
        <w:t>triphasic</w:t>
      </w:r>
      <w:proofErr w:type="spellEnd"/>
      <w:r w:rsidRPr="002728B4">
        <w:rPr>
          <w:rFonts w:cs="Arial"/>
        </w:rPr>
        <w:t xml:space="preserve"> flow then there is no need to examine the remainder of this vessel.  The presence of wall calcification and stenosis should be included in the report.</w:t>
      </w:r>
    </w:p>
    <w:p w:rsidR="004B75CC" w:rsidRDefault="004B75CC" w:rsidP="00251F68">
      <w:pPr>
        <w:pStyle w:val="Style1"/>
        <w:jc w:val="both"/>
        <w:rPr>
          <w:rFonts w:cs="Arial"/>
        </w:rPr>
      </w:pPr>
    </w:p>
    <w:p w:rsidR="004B75CC" w:rsidRPr="004B75CC" w:rsidRDefault="004B75CC" w:rsidP="00251F68">
      <w:pPr>
        <w:pStyle w:val="Style1"/>
        <w:jc w:val="both"/>
        <w:rPr>
          <w:rFonts w:cs="Arial"/>
        </w:rPr>
      </w:pPr>
    </w:p>
    <w:p w:rsidR="001D33A0" w:rsidRPr="002728B4" w:rsidRDefault="001D33A0" w:rsidP="00251F68">
      <w:pPr>
        <w:pStyle w:val="style10"/>
        <w:jc w:val="both"/>
        <w:rPr>
          <w:i/>
          <w:iCs/>
          <w:color w:val="FF0000"/>
        </w:rPr>
      </w:pPr>
      <w:r w:rsidRPr="002728B4">
        <w:t xml:space="preserve">Identify and measure the cephalic vein at the wrist, noting also if it is posterior or lateral.  Follow the cephalic vein up the arm and measure at each point where it seems to significantly change diameter, usually 2-3 measurements of the lower arm cephalic vein is sufficient. The vein should also be compressed by probe pressure as you move up the arm, taking note of any thrombus, </w:t>
      </w:r>
      <w:r w:rsidRPr="002728B4">
        <w:lastRenderedPageBreak/>
        <w:t xml:space="preserve">scarring, </w:t>
      </w:r>
      <w:r w:rsidR="000C4F33" w:rsidRPr="002728B4">
        <w:t>and thickened</w:t>
      </w:r>
      <w:r w:rsidRPr="002728B4">
        <w:t xml:space="preserve"> valves within the vessel. At the elbow, note into which veins the lower arm cephalic drains, sometimes it will just continue up the arm and becomes the upper arm cephalic vein, but </w:t>
      </w:r>
      <w:r w:rsidR="000C4F33">
        <w:t xml:space="preserve">it </w:t>
      </w:r>
      <w:r w:rsidRPr="002728B4">
        <w:t xml:space="preserve">often drains via the </w:t>
      </w:r>
      <w:proofErr w:type="spellStart"/>
      <w:r w:rsidRPr="002728B4">
        <w:t>basilic</w:t>
      </w:r>
      <w:proofErr w:type="spellEnd"/>
      <w:r w:rsidRPr="002728B4">
        <w:t xml:space="preserve"> vein, perforators and the upper arm cephalic.  Locate the upper arm cephalic vein, begin at the elbow and measure this again at points of significantly changing diameter, and also examine the vein for thrombus right up to the anastomosis with the subclavian vein.  Usually a 2-3 point of measurement of the upper arm cephalic is sufficient.  </w:t>
      </w:r>
      <w:r w:rsidRPr="002728B4">
        <w:rPr>
          <w:iCs/>
        </w:rPr>
        <w:t>If a good calibre cephalic vein is present from the wrist on the non-dominant hand it is not necessary to scan the other arm. </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r w:rsidRPr="002728B4">
        <w:rPr>
          <w:rFonts w:cs="Arial"/>
        </w:rPr>
        <w:t xml:space="preserve">Next examine the calibre and presence of thrombus in the </w:t>
      </w:r>
      <w:proofErr w:type="spellStart"/>
      <w:r w:rsidRPr="002728B4">
        <w:rPr>
          <w:rFonts w:cs="Arial"/>
        </w:rPr>
        <w:t>basilic</w:t>
      </w:r>
      <w:proofErr w:type="spellEnd"/>
      <w:r w:rsidRPr="002728B4">
        <w:rPr>
          <w:rFonts w:cs="Arial"/>
        </w:rPr>
        <w:t xml:space="preserve"> vein from the elbow up into the axilla.  With the </w:t>
      </w:r>
      <w:proofErr w:type="spellStart"/>
      <w:r w:rsidRPr="002728B4">
        <w:rPr>
          <w:rFonts w:cs="Arial"/>
        </w:rPr>
        <w:t>basilic</w:t>
      </w:r>
      <w:proofErr w:type="spellEnd"/>
      <w:r w:rsidRPr="002728B4">
        <w:rPr>
          <w:rFonts w:cs="Arial"/>
        </w:rPr>
        <w:t xml:space="preserve"> vein the point at where it drains into the deep veins of the arm can be variable, and ideally for a BVT fistula a long length of superficial length is needed, therefore if the BVT drains into the brachial veins rather than the axillary veins, it needs to be documented that the </w:t>
      </w:r>
      <w:proofErr w:type="spellStart"/>
      <w:r w:rsidRPr="002728B4">
        <w:rPr>
          <w:rFonts w:cs="Arial"/>
        </w:rPr>
        <w:t>basilic</w:t>
      </w:r>
      <w:proofErr w:type="spellEnd"/>
      <w:r w:rsidRPr="002728B4">
        <w:rPr>
          <w:rFonts w:cs="Arial"/>
        </w:rPr>
        <w:t xml:space="preserve"> vein is short.  Once the superficial veins of the arm have been examined, proceed to the shoulder to examine the subclavian vein.  Identify the subclavian vein and use spectral Doppler to interrogate the flow with the vessel and ensure that it is phasic.  A subclavian vein with continuous flow may indicate a more proximal occlusion/stenosis. </w:t>
      </w:r>
    </w:p>
    <w:p w:rsidR="001D33A0" w:rsidRPr="002728B4" w:rsidRDefault="001D33A0" w:rsidP="00251F68">
      <w:pPr>
        <w:jc w:val="both"/>
        <w:rPr>
          <w:rFonts w:ascii="Arial" w:hAnsi="Arial" w:cs="Arial"/>
          <w:sz w:val="24"/>
          <w:szCs w:val="24"/>
          <w:lang w:eastAsia="en-GB"/>
        </w:rPr>
      </w:pPr>
    </w:p>
    <w:p w:rsidR="001D33A0" w:rsidRPr="002728B4" w:rsidRDefault="001D33A0" w:rsidP="00251F68">
      <w:pPr>
        <w:jc w:val="both"/>
        <w:rPr>
          <w:rFonts w:ascii="Arial" w:hAnsi="Arial" w:cs="Arial"/>
          <w:sz w:val="24"/>
          <w:szCs w:val="24"/>
          <w:lang w:eastAsia="en-GB"/>
        </w:rPr>
      </w:pPr>
      <w:r w:rsidRPr="002728B4">
        <w:rPr>
          <w:rFonts w:ascii="Arial" w:hAnsi="Arial" w:cs="Arial"/>
          <w:sz w:val="24"/>
          <w:szCs w:val="24"/>
          <w:lang w:eastAsia="en-GB"/>
        </w:rPr>
        <w:t xml:space="preserve">If there forearm cephalic vein measures less than 2.5mm in diameter then place a tourniquet around the around the upper forearm for approximately 2min and repeat the diameter measurements of the cephalic vein at the wrist.  If the cephalic vein remains unsuitable for fistula creation the procedure should be repeated for the other arm. </w:t>
      </w:r>
    </w:p>
    <w:p w:rsidR="001D33A0" w:rsidRPr="002728B4" w:rsidRDefault="001D33A0" w:rsidP="00251F68">
      <w:pPr>
        <w:jc w:val="both"/>
        <w:rPr>
          <w:rFonts w:ascii="Arial" w:hAnsi="Arial" w:cs="Arial"/>
          <w:sz w:val="24"/>
          <w:szCs w:val="24"/>
          <w:lang w:eastAsia="en-GB"/>
        </w:rPr>
      </w:pPr>
    </w:p>
    <w:p w:rsidR="001D33A0" w:rsidRPr="002728B4" w:rsidRDefault="001D33A0" w:rsidP="00251F68">
      <w:pPr>
        <w:jc w:val="both"/>
        <w:rPr>
          <w:rFonts w:ascii="Arial" w:hAnsi="Arial" w:cs="Arial"/>
          <w:color w:val="FF0000"/>
          <w:sz w:val="24"/>
          <w:szCs w:val="24"/>
        </w:rPr>
      </w:pPr>
      <w:r w:rsidRPr="002728B4">
        <w:rPr>
          <w:rFonts w:ascii="Arial" w:hAnsi="Arial" w:cs="Arial"/>
          <w:sz w:val="24"/>
          <w:szCs w:val="24"/>
          <w:lang w:eastAsia="en-GB"/>
        </w:rPr>
        <w:t xml:space="preserve">If the patient has a pace maker in place then both arms should be scanned. </w:t>
      </w:r>
    </w:p>
    <w:p w:rsidR="001D33A0" w:rsidRPr="002728B4" w:rsidRDefault="001D33A0" w:rsidP="00251F68">
      <w:pPr>
        <w:pStyle w:val="Style1"/>
        <w:jc w:val="both"/>
        <w:rPr>
          <w:rFonts w:cs="Arial"/>
        </w:rPr>
      </w:pPr>
    </w:p>
    <w:p w:rsidR="001D33A0" w:rsidRPr="000C4F33" w:rsidRDefault="001D33A0" w:rsidP="00251F68">
      <w:pPr>
        <w:pStyle w:val="Style1"/>
        <w:jc w:val="both"/>
        <w:rPr>
          <w:rFonts w:cs="Arial"/>
          <w:b/>
          <w:u w:val="single"/>
        </w:rPr>
      </w:pPr>
      <w:r w:rsidRPr="000C4F33">
        <w:rPr>
          <w:rFonts w:cs="Arial"/>
          <w:b/>
          <w:u w:val="single"/>
        </w:rPr>
        <w:t xml:space="preserve">Leg mapping </w:t>
      </w:r>
    </w:p>
    <w:p w:rsidR="001D33A0" w:rsidRPr="002728B4" w:rsidRDefault="001D33A0" w:rsidP="00251F68">
      <w:pPr>
        <w:pStyle w:val="Style1"/>
        <w:jc w:val="both"/>
        <w:rPr>
          <w:rFonts w:cs="Arial"/>
        </w:rPr>
      </w:pPr>
      <w:r w:rsidRPr="002728B4">
        <w:rPr>
          <w:rFonts w:cs="Arial"/>
        </w:rPr>
        <w:t xml:space="preserve">Examine the arterial circulation of the leg from the CFA </w:t>
      </w:r>
      <w:r w:rsidR="000C4F33">
        <w:rPr>
          <w:rFonts w:cs="Arial"/>
        </w:rPr>
        <w:t>to distal</w:t>
      </w:r>
      <w:r w:rsidRPr="002728B4">
        <w:rPr>
          <w:rFonts w:cs="Arial"/>
        </w:rPr>
        <w:t xml:space="preserve"> SFA as per lower limb arterial protocol include the vessel diameters and any stenosis on the report. </w:t>
      </w:r>
    </w:p>
    <w:p w:rsidR="001D33A0" w:rsidRPr="002728B4" w:rsidRDefault="001D33A0" w:rsidP="00251F68">
      <w:pPr>
        <w:pStyle w:val="Style1"/>
        <w:jc w:val="both"/>
        <w:rPr>
          <w:rFonts w:cs="Arial"/>
          <w:b/>
          <w:i/>
          <w:u w:val="single"/>
        </w:rPr>
      </w:pPr>
    </w:p>
    <w:p w:rsidR="001D33A0" w:rsidRPr="002728B4" w:rsidRDefault="001D33A0" w:rsidP="00251F68">
      <w:pPr>
        <w:pStyle w:val="Style1"/>
        <w:jc w:val="both"/>
        <w:rPr>
          <w:rFonts w:cs="Arial"/>
        </w:rPr>
      </w:pPr>
      <w:r w:rsidRPr="002728B4">
        <w:rPr>
          <w:rFonts w:cs="Arial"/>
        </w:rPr>
        <w:t>Examine the CFV, FV and the POPV as per the DVT protocol and note the CFV diameter.</w:t>
      </w:r>
    </w:p>
    <w:p w:rsidR="001D33A0" w:rsidRPr="002728B4" w:rsidRDefault="001D33A0" w:rsidP="00251F68">
      <w:pPr>
        <w:pStyle w:val="Style1"/>
        <w:jc w:val="both"/>
        <w:rPr>
          <w:rFonts w:cs="Arial"/>
          <w:color w:val="FF0000"/>
        </w:rPr>
      </w:pPr>
      <w:r w:rsidRPr="002728B4">
        <w:rPr>
          <w:rFonts w:cs="Arial"/>
        </w:rPr>
        <w:t xml:space="preserve">The </w:t>
      </w:r>
      <w:r w:rsidR="00CB6EAE">
        <w:rPr>
          <w:rFonts w:cs="Arial"/>
        </w:rPr>
        <w:t>GSV</w:t>
      </w:r>
      <w:r w:rsidRPr="002728B4">
        <w:rPr>
          <w:rFonts w:cs="Arial"/>
        </w:rPr>
        <w:t xml:space="preserve"> needs to be assessed for thrombus, scarring and thickened valves and calibre to the knee level and also noting large branches. Both legs should be assessed </w:t>
      </w:r>
    </w:p>
    <w:p w:rsidR="001D33A0" w:rsidRPr="002728B4" w:rsidRDefault="001D33A0" w:rsidP="00251F68">
      <w:pPr>
        <w:pStyle w:val="Style1"/>
        <w:jc w:val="both"/>
        <w:rPr>
          <w:rFonts w:cs="Arial"/>
          <w:color w:val="FF0000"/>
        </w:rPr>
      </w:pPr>
    </w:p>
    <w:p w:rsidR="001D33A0" w:rsidRPr="002728B4" w:rsidRDefault="001D33A0" w:rsidP="00251F68">
      <w:pPr>
        <w:pStyle w:val="Style1"/>
        <w:jc w:val="both"/>
        <w:rPr>
          <w:rFonts w:cs="Arial"/>
          <w:u w:val="single"/>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REFERENCE:</w:t>
      </w:r>
    </w:p>
    <w:p w:rsidR="001D33A0" w:rsidRPr="002728B4" w:rsidRDefault="001D33A0" w:rsidP="00251F68">
      <w:pPr>
        <w:jc w:val="both"/>
        <w:rPr>
          <w:rFonts w:ascii="Arial" w:hAnsi="Arial" w:cs="Arial"/>
          <w:sz w:val="24"/>
          <w:szCs w:val="24"/>
        </w:rPr>
      </w:pPr>
      <w:r w:rsidRPr="002728B4">
        <w:rPr>
          <w:rFonts w:ascii="Arial" w:hAnsi="Arial" w:cs="Arial"/>
          <w:sz w:val="24"/>
          <w:szCs w:val="24"/>
        </w:rPr>
        <w:t>Norris R, Walker R., Donald A.  (2005) Vascular Laboratory Practice (First Edition)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VASCULAR TECHNOLOGY PROFESSIONAL PERFORMANCE GUIDELINES Lower Extremity Vein Mapping 2011 http://account.svunet.org/files/positions/LE-Vein-Mapping-2011.pdf</w:t>
      </w:r>
    </w:p>
    <w:p w:rsidR="001D33A0" w:rsidRPr="002728B4" w:rsidRDefault="001D33A0" w:rsidP="00251F68">
      <w:pPr>
        <w:pStyle w:val="Style1"/>
        <w:jc w:val="both"/>
        <w:rPr>
          <w:rFonts w:cs="Arial"/>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b/>
          <w:sz w:val="24"/>
          <w:szCs w:val="24"/>
        </w:rPr>
      </w:pPr>
      <w:r>
        <w:rPr>
          <w:rFonts w:ascii="Arial" w:hAnsi="Arial" w:cs="Arial"/>
          <w:b/>
          <w:sz w:val="24"/>
          <w:szCs w:val="24"/>
        </w:rPr>
        <w:br w:type="page"/>
      </w:r>
    </w:p>
    <w:p w:rsidR="001D33A0" w:rsidRPr="002728B4" w:rsidRDefault="001D33A0" w:rsidP="00251F68">
      <w:pPr>
        <w:jc w:val="both"/>
        <w:rPr>
          <w:rFonts w:ascii="Arial" w:hAnsi="Arial" w:cs="Arial"/>
          <w:b/>
          <w:sz w:val="24"/>
          <w:szCs w:val="24"/>
        </w:rPr>
      </w:pPr>
      <w:proofErr w:type="spellStart"/>
      <w:r w:rsidRPr="002728B4">
        <w:rPr>
          <w:rFonts w:ascii="Arial" w:hAnsi="Arial" w:cs="Arial"/>
          <w:b/>
          <w:sz w:val="24"/>
          <w:szCs w:val="24"/>
        </w:rPr>
        <w:lastRenderedPageBreak/>
        <w:t>Arterio</w:t>
      </w:r>
      <w:proofErr w:type="spellEnd"/>
      <w:r w:rsidR="005675D6">
        <w:rPr>
          <w:rFonts w:ascii="Arial" w:hAnsi="Arial" w:cs="Arial"/>
          <w:b/>
          <w:sz w:val="24"/>
          <w:szCs w:val="24"/>
        </w:rPr>
        <w:t>-V</w:t>
      </w:r>
      <w:r w:rsidRPr="002728B4">
        <w:rPr>
          <w:rFonts w:ascii="Arial" w:hAnsi="Arial" w:cs="Arial"/>
          <w:b/>
          <w:sz w:val="24"/>
          <w:szCs w:val="24"/>
        </w:rPr>
        <w:t>enous Fistula Duplex Assessment</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Purpose</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Duplex ultrasound is used to assess the function of </w:t>
      </w:r>
      <w:proofErr w:type="spellStart"/>
      <w:r w:rsidRPr="002728B4">
        <w:rPr>
          <w:rFonts w:ascii="Arial" w:eastAsia="Calibri" w:hAnsi="Arial" w:cs="Arial"/>
          <w:color w:val="000000"/>
          <w:sz w:val="24"/>
          <w:szCs w:val="24"/>
          <w:lang w:eastAsia="en-GB"/>
        </w:rPr>
        <w:t>arterio</w:t>
      </w:r>
      <w:proofErr w:type="spellEnd"/>
      <w:r w:rsidRPr="002728B4">
        <w:rPr>
          <w:rFonts w:ascii="Arial" w:eastAsia="Calibri" w:hAnsi="Arial" w:cs="Arial"/>
          <w:color w:val="000000"/>
          <w:sz w:val="24"/>
          <w:szCs w:val="24"/>
          <w:lang w:eastAsia="en-GB"/>
        </w:rPr>
        <w:t>-venous fistulae (AVF) for</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roofErr w:type="gramStart"/>
      <w:r w:rsidRPr="002728B4">
        <w:rPr>
          <w:rFonts w:ascii="Arial" w:eastAsia="Calibri" w:hAnsi="Arial" w:cs="Arial"/>
          <w:color w:val="000000"/>
          <w:sz w:val="24"/>
          <w:szCs w:val="24"/>
          <w:lang w:eastAsia="en-GB"/>
        </w:rPr>
        <w:t>haemodialysis</w:t>
      </w:r>
      <w:proofErr w:type="gramEnd"/>
      <w:r w:rsidRPr="002728B4">
        <w:rPr>
          <w:rFonts w:ascii="Arial" w:eastAsia="Calibri" w:hAnsi="Arial" w:cs="Arial"/>
          <w:color w:val="000000"/>
          <w:sz w:val="24"/>
          <w:szCs w:val="24"/>
          <w:lang w:eastAsia="en-GB"/>
        </w:rPr>
        <w:t>. This guide can be used in conjunction with local protocols agreed between sonography and renal and/or vascular departments.</w:t>
      </w: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Common Indications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Common indications for performing this examination include: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post-op. surveillance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?failing AVF (e.g. pulsatile flow, low arterial volume, high venous pressure)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difficulty accessing for dialysis</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suspected steal syndrome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arm swelling</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?aneurysm or false aneurysm</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proofErr w:type="gramStart"/>
      <w:r w:rsidRPr="0099653E">
        <w:rPr>
          <w:rFonts w:ascii="Arial" w:eastAsia="Calibri" w:hAnsi="Arial" w:cs="Arial"/>
          <w:color w:val="000000"/>
          <w:sz w:val="24"/>
          <w:szCs w:val="24"/>
          <w:lang w:eastAsia="en-GB"/>
        </w:rPr>
        <w:t>post</w:t>
      </w:r>
      <w:proofErr w:type="gramEnd"/>
      <w:r w:rsidRPr="0099653E">
        <w:rPr>
          <w:rFonts w:ascii="Arial" w:eastAsia="Calibri" w:hAnsi="Arial" w:cs="Arial"/>
          <w:color w:val="000000"/>
          <w:sz w:val="24"/>
          <w:szCs w:val="24"/>
          <w:lang w:eastAsia="en-GB"/>
        </w:rPr>
        <w:t xml:space="preserve"> intervention (e.g. angioplasty.)</w:t>
      </w: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Contraindications and Limitations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Contraindications or limits for AVF examination include:</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wound dressings</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recent bleeding from the access site</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very aneurysmal or tortuous fistula</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proofErr w:type="gramStart"/>
      <w:r w:rsidRPr="0099653E">
        <w:rPr>
          <w:rFonts w:ascii="Arial" w:eastAsia="Calibri" w:hAnsi="Arial" w:cs="Arial"/>
          <w:color w:val="000000"/>
          <w:sz w:val="24"/>
          <w:szCs w:val="24"/>
          <w:lang w:eastAsia="en-GB"/>
        </w:rPr>
        <w:t>patients</w:t>
      </w:r>
      <w:proofErr w:type="gramEnd"/>
      <w:r w:rsidRPr="0099653E">
        <w:rPr>
          <w:rFonts w:ascii="Arial" w:eastAsia="Calibri" w:hAnsi="Arial" w:cs="Arial"/>
          <w:color w:val="000000"/>
          <w:sz w:val="24"/>
          <w:szCs w:val="24"/>
          <w:lang w:eastAsia="en-GB"/>
        </w:rPr>
        <w:t xml:space="preserve"> unable to cooperate due to impaired cognition (e.g. dementia) or from involuntary movements.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pStyle w:val="ListParagraph"/>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Examination</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The patient is asked to remove their clothing to expose the upper limb. The patient is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roofErr w:type="gramStart"/>
      <w:r w:rsidRPr="002728B4">
        <w:rPr>
          <w:rFonts w:ascii="Arial" w:eastAsia="Calibri" w:hAnsi="Arial" w:cs="Arial"/>
          <w:color w:val="000000"/>
          <w:sz w:val="24"/>
          <w:szCs w:val="24"/>
          <w:lang w:eastAsia="en-GB"/>
        </w:rPr>
        <w:t>examined</w:t>
      </w:r>
      <w:proofErr w:type="gramEnd"/>
      <w:r w:rsidRPr="002728B4">
        <w:rPr>
          <w:rFonts w:ascii="Arial" w:eastAsia="Calibri" w:hAnsi="Arial" w:cs="Arial"/>
          <w:color w:val="000000"/>
          <w:sz w:val="24"/>
          <w:szCs w:val="24"/>
          <w:lang w:eastAsia="en-GB"/>
        </w:rPr>
        <w:t xml:space="preserve"> in the seated position or supine, head and shoulders can be raised. The limb to be examined may be abducted to nearly 90 degrees and the arm rested on the CVS’s lap/pillow.</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When possible, it is best to assess fistulae before dialysis. Examine the entire fistula circuit, from arterial inflow to distal venous outflow. Pay particular attention to the anastomosis, </w:t>
      </w:r>
      <w:proofErr w:type="spellStart"/>
      <w:r w:rsidRPr="002728B4">
        <w:rPr>
          <w:rFonts w:ascii="Arial" w:eastAsia="Calibri" w:hAnsi="Arial" w:cs="Arial"/>
          <w:color w:val="000000"/>
          <w:sz w:val="24"/>
          <w:szCs w:val="24"/>
          <w:lang w:eastAsia="en-GB"/>
        </w:rPr>
        <w:t>perianastomotic</w:t>
      </w:r>
      <w:proofErr w:type="spellEnd"/>
      <w:r w:rsidRPr="002728B4">
        <w:rPr>
          <w:rFonts w:ascii="Arial" w:eastAsia="Calibri" w:hAnsi="Arial" w:cs="Arial"/>
          <w:color w:val="000000"/>
          <w:sz w:val="24"/>
          <w:szCs w:val="24"/>
          <w:lang w:eastAsia="en-GB"/>
        </w:rPr>
        <w:t xml:space="preserve"> region, and the region for dialysis access, any areas of aliasing, and the outflow vessels.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i/>
        </w:rPr>
      </w:pPr>
      <w:r w:rsidRPr="002728B4">
        <w:rPr>
          <w:rFonts w:cs="Arial"/>
        </w:rPr>
        <w:t xml:space="preserve">The examination should generally start with measurement of volume flow within the brachial artery.  Volume flow measurements should be repeated three times as there is a large source of error in these measurements and the average reading should be recorded (discounting any anomalous measurements).  The inflow artery (Brachial in a </w:t>
      </w:r>
      <w:proofErr w:type="spellStart"/>
      <w:r w:rsidRPr="002728B4">
        <w:rPr>
          <w:rFonts w:cs="Arial"/>
        </w:rPr>
        <w:t>Brachio</w:t>
      </w:r>
      <w:proofErr w:type="spellEnd"/>
      <w:r w:rsidRPr="002728B4">
        <w:rPr>
          <w:rFonts w:cs="Arial"/>
        </w:rPr>
        <w:t xml:space="preserve">-cephalic fistula, Radial and </w:t>
      </w:r>
      <w:r w:rsidRPr="002728B4">
        <w:rPr>
          <w:rFonts w:cs="Arial"/>
        </w:rPr>
        <w:lastRenderedPageBreak/>
        <w:t>Brachial in a Radio-cephalic fistula) should also be examined for stenosis as in the upper limb arterial duplex protocol. If the patient is complaining of a very cold or painful hand, then the AVF may be stealing blood from the hand.  In this instance the distal radial artery should be checked for reverse flow and the ulnar artery examined.</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Proceed to the arterial anastomosis and examine for narrowing.  High velocities can be expected at a normal anastomosis, and therefore deduction of a stenosis purely from velocity information can prove difficult. If a stenosis is suspected it may help to also measure the residual lumen.  At the anastomosis a lumen measurement of 3mm is usually considered adequate.  In addition, sometimes the aliasing, colour bleeding and turbulent flow in the colour Doppler mode can make it difficult to examine the anastomosis.  In this instance B-flow can be helpful in examining the flow and vessel calibre at the anastomosis.</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 xml:space="preserve">Following examination of the anastomosis the anastomosed vein should be followed throughout its length to examine for stenosis   should be quantified in the same way as arterial scans with areas of aliasing on colour flow being interrogated with spectral Doppler, with a doubling in velocity generally representing a significant stenosis of &gt;50%.  However, in AVF’s there may be instances where a doubling in velocity may represent just a change in calibre of the vein rather than a stenosis itself.  This can be seen in large almost aneurysmal fistulas, where the velocity is low through the aneurysmal section and then as the fistula becomes normal calibre again the velocity through this segment may more than double, without there actually being a stenosis as such. Lumen measurements again can be useful in this instance as segments where the lumen exceeds 4-5 mm are rarely </w:t>
      </w:r>
      <w:r w:rsidR="006A0F42">
        <w:rPr>
          <w:rFonts w:cs="Arial"/>
        </w:rPr>
        <w:t xml:space="preserve">have a </w:t>
      </w:r>
      <w:r w:rsidR="007E1F24">
        <w:rPr>
          <w:rFonts w:cs="Arial"/>
        </w:rPr>
        <w:t xml:space="preserve">significant </w:t>
      </w:r>
      <w:r w:rsidR="007E1F24" w:rsidRPr="002728B4">
        <w:rPr>
          <w:rFonts w:cs="Arial"/>
        </w:rPr>
        <w:t>(</w:t>
      </w:r>
      <w:r w:rsidRPr="002728B4">
        <w:rPr>
          <w:rFonts w:cs="Arial"/>
        </w:rPr>
        <w:t>&gt;50%)</w:t>
      </w:r>
      <w:r w:rsidR="006A0F42">
        <w:rPr>
          <w:rFonts w:cs="Arial"/>
        </w:rPr>
        <w:t xml:space="preserve"> stenosis despite</w:t>
      </w:r>
      <w:r w:rsidRPr="002728B4">
        <w:rPr>
          <w:rFonts w:cs="Arial"/>
        </w:rPr>
        <w:t xml:space="preserve"> the apparent increase in velocity from the adjacent segment.   If a stenosis is identified the velocities should be recorded on the report sheet.  Sometimes it may be possible to see the cause of the stenosis, such as a valve, and this should also be recorded.</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0"/>
        <w:spacing w:line="360" w:lineRule="auto"/>
        <w:jc w:val="both"/>
        <w:rPr>
          <w:i/>
          <w:iCs/>
        </w:rPr>
      </w:pPr>
      <w:r w:rsidRPr="002728B4">
        <w:t xml:space="preserve">Volume flow measurements should be obtained from the fistula, preferably at a site with least turbulence and uniform vein diameter (which will depend on the site and anatomy of the fistula)  and again flow measurements should be repeated three times and average reading should be </w:t>
      </w:r>
      <w:r w:rsidRPr="002728B4">
        <w:lastRenderedPageBreak/>
        <w:t xml:space="preserve">recorded (discounting any widely anomalous measurements).  The fistula should be followed to the deep venous anastomosis in a </w:t>
      </w:r>
      <w:proofErr w:type="spellStart"/>
      <w:r w:rsidRPr="002728B4">
        <w:t>Brachio</w:t>
      </w:r>
      <w:proofErr w:type="spellEnd"/>
      <w:r w:rsidRPr="002728B4">
        <w:t xml:space="preserve">-cephalic and </w:t>
      </w:r>
      <w:proofErr w:type="spellStart"/>
      <w:r w:rsidRPr="002728B4">
        <w:t>Basilic</w:t>
      </w:r>
      <w:proofErr w:type="spellEnd"/>
      <w:r w:rsidRPr="002728B4">
        <w:t xml:space="preserve"> vein transposition and examined for stenosis. </w:t>
      </w:r>
      <w:r w:rsidRPr="002728B4">
        <w:rPr>
          <w:i/>
          <w:iCs/>
        </w:rPr>
        <w:t xml:space="preserve"> </w:t>
      </w:r>
      <w:r w:rsidRPr="002728B4">
        <w:rPr>
          <w:iCs/>
        </w:rPr>
        <w:t>If an outflow stenosis is suspected, e.g.  </w:t>
      </w:r>
      <w:proofErr w:type="gramStart"/>
      <w:r w:rsidRPr="002728B4">
        <w:rPr>
          <w:iCs/>
        </w:rPr>
        <w:t>high</w:t>
      </w:r>
      <w:proofErr w:type="gramEnd"/>
      <w:r w:rsidRPr="002728B4">
        <w:rPr>
          <w:iCs/>
        </w:rPr>
        <w:t xml:space="preserve"> venous pressures on dialysis or prolonged bleeding following dialysis,</w:t>
      </w:r>
      <w:r w:rsidR="007E1F24" w:rsidRPr="002728B4">
        <w:rPr>
          <w:iCs/>
        </w:rPr>
        <w:t> the</w:t>
      </w:r>
      <w:r w:rsidRPr="002728B4">
        <w:rPr>
          <w:iCs/>
        </w:rPr>
        <w:t xml:space="preserve"> Subclavian vein should also be assessed for stenosis.  Sometimes if examined with the patient sitting up, the Subclavian vein can be compressed and may show to be narrow in calibre with elevated velocities.  In this instance the patient should be asked to lie back on the couch and the Subclavian vein re-examined.  </w:t>
      </w:r>
      <w:r w:rsidRPr="002728B4">
        <w:t xml:space="preserve">In a radio-cephalic fistula the fistula should be followed usually until suitable drainage has been identified as these often drain via the upper arm cephalic, the </w:t>
      </w:r>
      <w:proofErr w:type="spellStart"/>
      <w:r w:rsidRPr="002728B4">
        <w:t>Basilic</w:t>
      </w:r>
      <w:proofErr w:type="spellEnd"/>
      <w:r w:rsidRPr="002728B4">
        <w:t xml:space="preserve"> vein and perforators at the elbow.  Sometimes however, needling sites in and RC fistula may be in these upper arm vessels, in which case this vessel needs to be examined in its entirety to the anastomosis with the deep veins.</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It is useful also to examine the fistula in cross section as this can help give a general overview of the AVF and identify any large branching vessels.  Large branching vessels can divert flow away from the main vein and these should be documented on the report and the volume flow measured.  Moreover, scanning in cross section may also help to identify any aneurysmal sections, (although these should be measured in long section).</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 xml:space="preserve">Characterization of collections should also be noted (may be abscess, haematoma or </w:t>
      </w:r>
      <w:proofErr w:type="spellStart"/>
      <w:r w:rsidRPr="002728B4">
        <w:rPr>
          <w:rFonts w:cs="Arial"/>
        </w:rPr>
        <w:t>seroma</w:t>
      </w:r>
      <w:proofErr w:type="spellEnd"/>
      <w:r w:rsidRPr="002728B4">
        <w:rPr>
          <w:rFonts w:cs="Arial"/>
        </w:rPr>
        <w:t xml:space="preserve"> for queries of fistula swelling be sure to rule presence of false aneurysm.</w:t>
      </w:r>
    </w:p>
    <w:p w:rsidR="001D33A0" w:rsidRPr="002728B4" w:rsidRDefault="001D33A0" w:rsidP="00251F68">
      <w:pPr>
        <w:pStyle w:val="Style1"/>
        <w:spacing w:line="360" w:lineRule="auto"/>
        <w:jc w:val="both"/>
        <w:rPr>
          <w:rFonts w:cs="Arial"/>
        </w:rPr>
      </w:pPr>
      <w:r w:rsidRPr="002728B4">
        <w:rPr>
          <w:rFonts w:cs="Arial"/>
        </w:rPr>
        <w:t>In cases wherein a false aneurysm has been detected, measure the size of the false aneurysm AP long and transverse (mm) identify the size of the defect and note whether the aneurysm is patent or not.</w:t>
      </w:r>
    </w:p>
    <w:p w:rsidR="001D33A0" w:rsidRPr="002728B4" w:rsidRDefault="001D33A0" w:rsidP="00251F68">
      <w:pPr>
        <w:autoSpaceDE w:val="0"/>
        <w:autoSpaceDN w:val="0"/>
        <w:adjustRightInd w:val="0"/>
        <w:jc w:val="both"/>
        <w:rPr>
          <w:rFonts w:ascii="Arial" w:eastAsia="Calibri" w:hAnsi="Arial" w:cs="Arial"/>
          <w:b/>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Referral of urgent results should be made to the referring consultant and/or appropriate medical/surgical team as per local protocol, so treatment plans can be developed, enforced or expedited accordingly.</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RESOURCES: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lastRenderedPageBreak/>
        <w:t>Society for Vascular Ultrasound; Vascular Technology Professional Performance Guidelines; Evaluation of Dialysis Access 2012 www.svunet.org</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Society for Vascular Technology Physiological Measurement Service Specifications; Duplex Assessment and Surveillance of Arteriovenous (AV) Fistula (pre and post fistula formation) www.svtgbi.org.uk</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American Institute of Ultrasound in Medicine Practice Guideline for the Performance of a Vascular Ultrasound Examination for Postoperative Assessment of Dialysis Access 2007 www.aium.org</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Freedman B, Deane C. Ultrasound in Haemodialysis Access. </w:t>
      </w:r>
      <w:r w:rsidRPr="002728B4">
        <w:rPr>
          <w:rFonts w:ascii="Arial" w:eastAsia="Calibri" w:hAnsi="Arial" w:cs="Arial"/>
          <w:i/>
          <w:iCs/>
          <w:color w:val="000000"/>
          <w:sz w:val="24"/>
          <w:szCs w:val="24"/>
          <w:lang w:eastAsia="en-GB"/>
        </w:rPr>
        <w:t xml:space="preserve">Ultrasound </w:t>
      </w:r>
      <w:r w:rsidRPr="002728B4">
        <w:rPr>
          <w:rFonts w:ascii="Arial" w:eastAsia="Calibri" w:hAnsi="Arial" w:cs="Arial"/>
          <w:color w:val="000000"/>
          <w:sz w:val="24"/>
          <w:szCs w:val="24"/>
          <w:lang w:eastAsia="en-GB"/>
        </w:rPr>
        <w:t>(2005) 13:2 86-92</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Cullen N, Powell S. Interpretation of duplex in </w:t>
      </w:r>
      <w:proofErr w:type="gramStart"/>
      <w:r w:rsidRPr="002728B4">
        <w:rPr>
          <w:rFonts w:ascii="Arial" w:eastAsia="Calibri" w:hAnsi="Arial" w:cs="Arial"/>
          <w:color w:val="000000"/>
          <w:sz w:val="24"/>
          <w:szCs w:val="24"/>
          <w:lang w:eastAsia="en-GB"/>
        </w:rPr>
        <w:t>Arteriovenous</w:t>
      </w:r>
      <w:proofErr w:type="gramEnd"/>
      <w:r w:rsidRPr="002728B4">
        <w:rPr>
          <w:rFonts w:ascii="Arial" w:eastAsia="Calibri" w:hAnsi="Arial" w:cs="Arial"/>
          <w:color w:val="000000"/>
          <w:sz w:val="24"/>
          <w:szCs w:val="24"/>
          <w:lang w:eastAsia="en-GB"/>
        </w:rPr>
        <w:t xml:space="preserve"> dialysis access: a review of pathologies.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Ultrasound 2011; 19:76 - 84.</w:t>
      </w:r>
      <w:r w:rsidR="006A0F42">
        <w:rPr>
          <w:rFonts w:ascii="Arial" w:eastAsia="Calibri" w:hAnsi="Arial" w:cs="Arial"/>
          <w:color w:val="000000"/>
          <w:sz w:val="24"/>
          <w:szCs w:val="24"/>
          <w:lang w:eastAsia="en-GB"/>
        </w:rPr>
        <w:t xml:space="preserve"> </w:t>
      </w:r>
      <w:r w:rsidRPr="002728B4">
        <w:rPr>
          <w:rFonts w:ascii="Arial" w:eastAsia="Calibri" w:hAnsi="Arial" w:cs="Arial"/>
          <w:color w:val="000000"/>
          <w:sz w:val="24"/>
          <w:szCs w:val="24"/>
          <w:lang w:eastAsia="en-GB"/>
        </w:rPr>
        <w:t>American Institute of Ultrasound in Medicine Practice Guideline for the Performance of a Vascular Ultrasound</w:t>
      </w:r>
      <w:r w:rsidR="006A0F42">
        <w:rPr>
          <w:rFonts w:ascii="Arial" w:eastAsia="Calibri" w:hAnsi="Arial" w:cs="Arial"/>
          <w:color w:val="000000"/>
          <w:sz w:val="24"/>
          <w:szCs w:val="24"/>
          <w:lang w:eastAsia="en-GB"/>
        </w:rPr>
        <w:t xml:space="preserve"> </w:t>
      </w:r>
      <w:r w:rsidRPr="002728B4">
        <w:rPr>
          <w:rFonts w:ascii="Arial" w:eastAsia="Calibri" w:hAnsi="Arial" w:cs="Arial"/>
          <w:color w:val="000000"/>
          <w:sz w:val="24"/>
          <w:szCs w:val="24"/>
          <w:lang w:eastAsia="en-GB"/>
        </w:rPr>
        <w:t>Examination for Postoperative Assessment of Dialysis Access 2007 www.aium.org</w:t>
      </w:r>
    </w:p>
    <w:p w:rsidR="00E6625E" w:rsidRDefault="001D33A0" w:rsidP="005675D6">
      <w:pPr>
        <w:autoSpaceDE w:val="0"/>
        <w:autoSpaceDN w:val="0"/>
        <w:adjustRightInd w:val="0"/>
        <w:jc w:val="both"/>
        <w:rPr>
          <w:rFonts w:ascii="Arial" w:eastAsia="Calibri" w:hAnsi="Arial" w:cs="Arial"/>
          <w:color w:val="000000"/>
          <w:sz w:val="24"/>
          <w:szCs w:val="24"/>
          <w:lang w:eastAsia="en-GB"/>
        </w:rPr>
      </w:pPr>
      <w:proofErr w:type="spellStart"/>
      <w:r w:rsidRPr="002728B4">
        <w:rPr>
          <w:rFonts w:ascii="Arial" w:eastAsia="Calibri" w:hAnsi="Arial" w:cs="Arial"/>
          <w:color w:val="000000"/>
          <w:sz w:val="24"/>
          <w:szCs w:val="24"/>
          <w:lang w:eastAsia="en-GB"/>
        </w:rPr>
        <w:t>Ferring</w:t>
      </w:r>
      <w:proofErr w:type="spellEnd"/>
      <w:r w:rsidRPr="002728B4">
        <w:rPr>
          <w:rFonts w:ascii="Arial" w:eastAsia="Calibri" w:hAnsi="Arial" w:cs="Arial"/>
          <w:color w:val="000000"/>
          <w:sz w:val="24"/>
          <w:szCs w:val="24"/>
          <w:lang w:eastAsia="en-GB"/>
        </w:rPr>
        <w:t xml:space="preserve"> M, Henderson J, </w:t>
      </w:r>
      <w:proofErr w:type="spellStart"/>
      <w:proofErr w:type="gramStart"/>
      <w:r w:rsidRPr="002728B4">
        <w:rPr>
          <w:rFonts w:ascii="Arial" w:eastAsia="Calibri" w:hAnsi="Arial" w:cs="Arial"/>
          <w:color w:val="000000"/>
          <w:sz w:val="24"/>
          <w:szCs w:val="24"/>
          <w:lang w:eastAsia="en-GB"/>
        </w:rPr>
        <w:t>Wilmink</w:t>
      </w:r>
      <w:proofErr w:type="spellEnd"/>
      <w:proofErr w:type="gramEnd"/>
      <w:r w:rsidRPr="002728B4">
        <w:rPr>
          <w:rFonts w:ascii="Arial" w:eastAsia="Calibri" w:hAnsi="Arial" w:cs="Arial"/>
          <w:color w:val="000000"/>
          <w:sz w:val="24"/>
          <w:szCs w:val="24"/>
          <w:lang w:eastAsia="en-GB"/>
        </w:rPr>
        <w:t xml:space="preserve"> A, Smith S. Vascular ultrasound for the pre-operative evaluation prior to arteriovenous fistula formation for haemodialysis: review of the evidence. </w:t>
      </w:r>
      <w:r w:rsidRPr="002728B4">
        <w:rPr>
          <w:rFonts w:ascii="Arial" w:eastAsia="Calibri" w:hAnsi="Arial" w:cs="Arial"/>
          <w:i/>
          <w:iCs/>
          <w:color w:val="000000"/>
          <w:sz w:val="24"/>
          <w:szCs w:val="24"/>
          <w:lang w:eastAsia="en-GB"/>
        </w:rPr>
        <w:t xml:space="preserve">Nephrology Dialysis Transplant </w:t>
      </w:r>
      <w:r w:rsidRPr="002728B4">
        <w:rPr>
          <w:rFonts w:ascii="Arial" w:eastAsia="Calibri" w:hAnsi="Arial" w:cs="Arial"/>
          <w:color w:val="000000"/>
          <w:sz w:val="24"/>
          <w:szCs w:val="24"/>
          <w:lang w:eastAsia="en-GB"/>
        </w:rPr>
        <w:t>(2008)23: 1809-1815</w:t>
      </w:r>
    </w:p>
    <w:p w:rsidR="00E6625E" w:rsidRDefault="00E6625E">
      <w:pPr>
        <w:rPr>
          <w:rFonts w:ascii="Arial" w:eastAsia="Calibri" w:hAnsi="Arial" w:cs="Arial"/>
          <w:color w:val="000000"/>
          <w:sz w:val="24"/>
          <w:szCs w:val="24"/>
          <w:lang w:eastAsia="en-GB"/>
        </w:rPr>
      </w:pPr>
      <w:r>
        <w:rPr>
          <w:rFonts w:ascii="Arial" w:eastAsia="Calibri" w:hAnsi="Arial" w:cs="Arial"/>
          <w:color w:val="000000"/>
          <w:sz w:val="24"/>
          <w:szCs w:val="24"/>
          <w:lang w:eastAsia="en-GB"/>
        </w:rPr>
        <w:br w:type="page"/>
      </w:r>
    </w:p>
    <w:p w:rsidR="00BD1D22" w:rsidRDefault="00E6625E" w:rsidP="005675D6">
      <w:pPr>
        <w:autoSpaceDE w:val="0"/>
        <w:autoSpaceDN w:val="0"/>
        <w:adjustRightInd w:val="0"/>
        <w:jc w:val="both"/>
        <w:rPr>
          <w:rFonts w:ascii="Arial" w:eastAsia="Calibri" w:hAnsi="Arial" w:cs="Arial"/>
          <w:b/>
          <w:color w:val="000000"/>
          <w:sz w:val="24"/>
          <w:szCs w:val="24"/>
          <w:lang w:eastAsia="en-GB"/>
        </w:rPr>
      </w:pPr>
      <w:r w:rsidRPr="00E6625E">
        <w:rPr>
          <w:rFonts w:ascii="Arial" w:eastAsia="Calibri" w:hAnsi="Arial" w:cs="Arial"/>
          <w:b/>
          <w:color w:val="000000"/>
          <w:sz w:val="24"/>
          <w:szCs w:val="24"/>
          <w:lang w:eastAsia="en-GB"/>
        </w:rPr>
        <w:lastRenderedPageBreak/>
        <w:t xml:space="preserve">Temporal Artery Scans </w:t>
      </w:r>
    </w:p>
    <w:p w:rsidR="00A810F4" w:rsidRDefault="00A810F4" w:rsidP="005675D6">
      <w:pPr>
        <w:autoSpaceDE w:val="0"/>
        <w:autoSpaceDN w:val="0"/>
        <w:adjustRightInd w:val="0"/>
        <w:jc w:val="both"/>
        <w:rPr>
          <w:rFonts w:ascii="Arial" w:eastAsia="Calibri" w:hAnsi="Arial" w:cs="Arial"/>
          <w:color w:val="000000"/>
          <w:sz w:val="24"/>
          <w:szCs w:val="24"/>
          <w:lang w:eastAsia="en-GB"/>
        </w:rPr>
      </w:pPr>
    </w:p>
    <w:p w:rsidR="00B11873" w:rsidRDefault="00A810F4"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The vascular Lab accepts direct referrals from the Rheumatology or Ophthalmology team via emails for patients suspected of having giant cell arteritis (GCA).  </w:t>
      </w:r>
    </w:p>
    <w:p w:rsidR="00B11873" w:rsidRDefault="00B11873" w:rsidP="005675D6">
      <w:pPr>
        <w:autoSpaceDE w:val="0"/>
        <w:autoSpaceDN w:val="0"/>
        <w:adjustRightInd w:val="0"/>
        <w:jc w:val="both"/>
        <w:rPr>
          <w:rFonts w:ascii="Arial" w:eastAsia="Calibri" w:hAnsi="Arial" w:cs="Arial"/>
          <w:color w:val="000000"/>
          <w:sz w:val="24"/>
          <w:szCs w:val="24"/>
          <w:lang w:eastAsia="en-GB"/>
        </w:rPr>
      </w:pPr>
    </w:p>
    <w:p w:rsidR="00E55C6F" w:rsidRDefault="00B11873"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Referral Criteria </w:t>
      </w:r>
    </w:p>
    <w:p w:rsidR="00B11873" w:rsidRDefault="00B11873" w:rsidP="005675D6">
      <w:pPr>
        <w:autoSpaceDE w:val="0"/>
        <w:autoSpaceDN w:val="0"/>
        <w:adjustRightInd w:val="0"/>
        <w:jc w:val="both"/>
        <w:rPr>
          <w:rFonts w:ascii="Arial" w:eastAsia="Calibri" w:hAnsi="Arial" w:cs="Arial"/>
          <w:color w:val="000000"/>
          <w:sz w:val="24"/>
          <w:szCs w:val="24"/>
          <w:lang w:eastAsia="en-GB"/>
        </w:rPr>
      </w:pP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 xml:space="preserve">Suspect </w:t>
      </w:r>
      <w:r w:rsidR="006C7B31">
        <w:rPr>
          <w:rFonts w:ascii="Arial" w:eastAsiaTheme="minorEastAsia" w:hAnsi="Arial" w:cs="Arial"/>
          <w:color w:val="000000" w:themeColor="text1"/>
          <w:kern w:val="24"/>
          <w:sz w:val="24"/>
          <w:szCs w:val="24"/>
          <w:lang w:val="en-US" w:eastAsia="en-GB"/>
        </w:rPr>
        <w:t>GCA</w:t>
      </w:r>
      <w:r w:rsidRPr="00B11873">
        <w:rPr>
          <w:rFonts w:ascii="Arial" w:eastAsiaTheme="minorEastAsia" w:hAnsi="Arial" w:cs="Arial"/>
          <w:color w:val="000000" w:themeColor="text1"/>
          <w:kern w:val="24"/>
          <w:sz w:val="24"/>
          <w:szCs w:val="24"/>
          <w:lang w:val="en-US" w:eastAsia="en-GB"/>
        </w:rPr>
        <w:t xml:space="preserve"> in patients aged &gt;50 presenting with raised inflammatory markers (preferably CRP) and relevant clinical features which include:</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 xml:space="preserve">Recent onset headache, usually temporal </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Scalp pain</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Jaw or tongue claudication</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Visual symptoms (</w:t>
      </w:r>
      <w:proofErr w:type="spellStart"/>
      <w:r w:rsidRPr="00B11873">
        <w:rPr>
          <w:rFonts w:ascii="Arial" w:eastAsiaTheme="minorEastAsia" w:hAnsi="Arial" w:cs="Arial"/>
          <w:color w:val="000000" w:themeColor="text1"/>
          <w:kern w:val="24"/>
          <w:sz w:val="24"/>
          <w:szCs w:val="24"/>
          <w:lang w:val="en-US" w:eastAsia="en-GB"/>
        </w:rPr>
        <w:t>amaurosis</w:t>
      </w:r>
      <w:proofErr w:type="spellEnd"/>
      <w:r w:rsidRPr="00B11873">
        <w:rPr>
          <w:rFonts w:ascii="Arial" w:eastAsiaTheme="minorEastAsia" w:hAnsi="Arial" w:cs="Arial"/>
          <w:color w:val="000000" w:themeColor="text1"/>
          <w:kern w:val="24"/>
          <w:sz w:val="24"/>
          <w:szCs w:val="24"/>
          <w:lang w:val="en-US" w:eastAsia="en-GB"/>
        </w:rPr>
        <w:t xml:space="preserve"> </w:t>
      </w:r>
      <w:proofErr w:type="spellStart"/>
      <w:r w:rsidRPr="00B11873">
        <w:rPr>
          <w:rFonts w:ascii="Arial" w:eastAsiaTheme="minorEastAsia" w:hAnsi="Arial" w:cs="Arial"/>
          <w:color w:val="000000" w:themeColor="text1"/>
          <w:kern w:val="24"/>
          <w:sz w:val="24"/>
          <w:szCs w:val="24"/>
          <w:lang w:val="en-US" w:eastAsia="en-GB"/>
        </w:rPr>
        <w:t>fugax</w:t>
      </w:r>
      <w:proofErr w:type="spellEnd"/>
      <w:r w:rsidRPr="00B11873">
        <w:rPr>
          <w:rFonts w:ascii="Arial" w:eastAsiaTheme="minorEastAsia" w:hAnsi="Arial" w:cs="Arial"/>
          <w:color w:val="000000" w:themeColor="text1"/>
          <w:kern w:val="24"/>
          <w:sz w:val="24"/>
          <w:szCs w:val="24"/>
          <w:lang w:val="en-US" w:eastAsia="en-GB"/>
        </w:rPr>
        <w:t>, visual loss, blurring or diplopia)</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Temporal artery abnormalities</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Patients not fulfilling these criteria do not fall within the remit of this pathway</w:t>
      </w:r>
    </w:p>
    <w:p w:rsidR="00E55C6F" w:rsidRDefault="00E55C6F" w:rsidP="005675D6">
      <w:pPr>
        <w:autoSpaceDE w:val="0"/>
        <w:autoSpaceDN w:val="0"/>
        <w:adjustRightInd w:val="0"/>
        <w:jc w:val="both"/>
        <w:rPr>
          <w:rFonts w:ascii="Arial" w:eastAsia="Calibri" w:hAnsi="Arial" w:cs="Arial"/>
          <w:color w:val="000000"/>
          <w:sz w:val="24"/>
          <w:szCs w:val="24"/>
          <w:lang w:eastAsia="en-GB"/>
        </w:rPr>
      </w:pPr>
    </w:p>
    <w:p w:rsidR="00DC2020" w:rsidRDefault="00B11873" w:rsidP="00DC2020">
      <w:pPr>
        <w:rPr>
          <w:rFonts w:ascii="Arial" w:eastAsiaTheme="minorEastAsia" w:hAnsi="Arial" w:cs="Arial"/>
          <w:color w:val="000000" w:themeColor="text1"/>
          <w:kern w:val="24"/>
          <w:sz w:val="24"/>
          <w:szCs w:val="24"/>
          <w:lang w:eastAsia="en-GB"/>
        </w:rPr>
      </w:pPr>
      <w:r w:rsidRPr="00DC2020">
        <w:rPr>
          <w:rFonts w:ascii="Arial" w:eastAsia="Calibri" w:hAnsi="Arial" w:cs="Arial"/>
          <w:color w:val="000000"/>
          <w:sz w:val="24"/>
          <w:szCs w:val="24"/>
          <w:lang w:eastAsia="en-GB"/>
        </w:rPr>
        <w:t xml:space="preserve">Patients will be started on </w:t>
      </w:r>
      <w:r w:rsidRPr="00DC2020">
        <w:rPr>
          <w:rFonts w:ascii="Arial" w:eastAsiaTheme="minorEastAsia" w:hAnsi="Arial" w:cs="Arial"/>
          <w:color w:val="000000" w:themeColor="text1"/>
          <w:kern w:val="24"/>
          <w:sz w:val="24"/>
          <w:szCs w:val="24"/>
          <w:lang w:val="en-US"/>
        </w:rPr>
        <w:t xml:space="preserve">prednisolone treatment when suspected of GCA so the ultrasound appointments should be made ideally within 48hr of referral.  If the </w:t>
      </w:r>
      <w:r w:rsidR="005E6E6D" w:rsidRPr="00DC2020">
        <w:rPr>
          <w:rFonts w:ascii="Arial" w:eastAsiaTheme="minorEastAsia" w:hAnsi="Arial" w:cs="Arial"/>
          <w:color w:val="000000" w:themeColor="text1"/>
          <w:kern w:val="24"/>
          <w:sz w:val="24"/>
          <w:szCs w:val="24"/>
          <w:lang w:val="en-US"/>
        </w:rPr>
        <w:t>result of the ultrasound is</w:t>
      </w:r>
      <w:r w:rsidRPr="00DC2020">
        <w:rPr>
          <w:rFonts w:ascii="Arial" w:eastAsiaTheme="minorEastAsia" w:hAnsi="Arial" w:cs="Arial"/>
          <w:color w:val="000000" w:themeColor="text1"/>
          <w:kern w:val="24"/>
          <w:sz w:val="24"/>
          <w:szCs w:val="24"/>
          <w:lang w:val="en-US"/>
        </w:rPr>
        <w:t xml:space="preserve"> negative the patients </w:t>
      </w:r>
      <w:r w:rsidR="00DC2020" w:rsidRPr="00DC2020">
        <w:rPr>
          <w:rFonts w:ascii="Arial" w:eastAsiaTheme="minorEastAsia" w:hAnsi="Arial" w:cs="Arial"/>
          <w:color w:val="000000" w:themeColor="text1"/>
          <w:kern w:val="24"/>
          <w:sz w:val="24"/>
          <w:szCs w:val="24"/>
          <w:lang w:val="en-US"/>
        </w:rPr>
        <w:t xml:space="preserve">will need a biopsy appointment for further investigation.  The results of the ultrasound scan should be emailed to </w:t>
      </w:r>
      <w:hyperlink r:id="rId14" w:history="1">
        <w:r w:rsidR="002B52FA" w:rsidRPr="00DC2020">
          <w:rPr>
            <w:rFonts w:ascii="Arial" w:eastAsiaTheme="minorEastAsia" w:hAnsi="Arial" w:cs="Arial"/>
            <w:color w:val="000000" w:themeColor="text1"/>
            <w:kern w:val="24"/>
            <w:sz w:val="24"/>
            <w:szCs w:val="24"/>
            <w:u w:val="single"/>
            <w:lang w:eastAsia="en-GB"/>
          </w:rPr>
          <w:t>tab.referrals@nuh.nhs.uk</w:t>
        </w:r>
      </w:hyperlink>
      <w:r w:rsidR="00DC2020">
        <w:rPr>
          <w:rFonts w:ascii="Arial" w:eastAsiaTheme="minorEastAsia" w:hAnsi="Arial" w:cs="Arial"/>
          <w:color w:val="000000" w:themeColor="text1"/>
          <w:kern w:val="24"/>
          <w:sz w:val="24"/>
          <w:szCs w:val="24"/>
          <w:u w:val="single"/>
          <w:lang w:eastAsia="en-GB"/>
        </w:rPr>
        <w:t xml:space="preserve"> </w:t>
      </w:r>
      <w:r w:rsidR="00DC2020">
        <w:rPr>
          <w:rFonts w:ascii="Arial" w:eastAsiaTheme="minorEastAsia" w:hAnsi="Arial" w:cs="Arial"/>
          <w:color w:val="000000" w:themeColor="text1"/>
          <w:kern w:val="24"/>
          <w:sz w:val="24"/>
          <w:szCs w:val="24"/>
          <w:lang w:eastAsia="en-GB"/>
        </w:rPr>
        <w:t>on the same day.</w:t>
      </w:r>
    </w:p>
    <w:p w:rsidR="00DC2020" w:rsidRDefault="00DC2020" w:rsidP="00DC2020">
      <w:pPr>
        <w:rPr>
          <w:rFonts w:ascii="Arial" w:eastAsiaTheme="minorEastAsia" w:hAnsi="Arial" w:cs="Arial"/>
          <w:color w:val="000000" w:themeColor="text1"/>
          <w:kern w:val="24"/>
          <w:sz w:val="24"/>
          <w:szCs w:val="24"/>
          <w:lang w:eastAsia="en-GB"/>
        </w:rPr>
      </w:pPr>
    </w:p>
    <w:p w:rsidR="00DC2020" w:rsidRDefault="00DC2020" w:rsidP="00DC2020">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Machine Settings</w:t>
      </w:r>
    </w:p>
    <w:p w:rsidR="00265E44" w:rsidRDefault="00265E44" w:rsidP="00DC2020">
      <w:pPr>
        <w:rPr>
          <w:rFonts w:ascii="Arial" w:eastAsiaTheme="minorEastAsia" w:hAnsi="Arial" w:cs="Arial"/>
          <w:color w:val="000000" w:themeColor="text1"/>
          <w:kern w:val="24"/>
          <w:sz w:val="24"/>
          <w:szCs w:val="24"/>
          <w:lang w:eastAsia="en-GB"/>
        </w:rPr>
      </w:pPr>
    </w:p>
    <w:p w:rsidR="00DC2020" w:rsidRDefault="00DC2020" w:rsidP="00DC2020">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 xml:space="preserve">The </w:t>
      </w:r>
      <w:r w:rsidR="005E6E6D">
        <w:rPr>
          <w:rFonts w:ascii="Arial" w:eastAsiaTheme="minorEastAsia" w:hAnsi="Arial" w:cs="Arial"/>
          <w:color w:val="000000" w:themeColor="text1"/>
          <w:kern w:val="24"/>
          <w:sz w:val="24"/>
          <w:szCs w:val="24"/>
          <w:lang w:eastAsia="en-GB"/>
        </w:rPr>
        <w:t>hockey stick L8-18i (or 12ML) probe should be used.</w:t>
      </w:r>
    </w:p>
    <w:p w:rsidR="00265E44" w:rsidRDefault="00265E44" w:rsidP="00DC2020">
      <w:pPr>
        <w:rPr>
          <w:rFonts w:ascii="Arial" w:eastAsiaTheme="minorEastAsia" w:hAnsi="Arial" w:cs="Arial"/>
          <w:color w:val="000000" w:themeColor="text1"/>
          <w:kern w:val="24"/>
          <w:sz w:val="24"/>
          <w:szCs w:val="24"/>
          <w:lang w:eastAsia="en-GB"/>
        </w:rPr>
      </w:pPr>
    </w:p>
    <w:p w:rsidR="00DC2020" w:rsidRDefault="00DC2020" w:rsidP="00DC2020">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 xml:space="preserve">Grey Scale </w:t>
      </w:r>
      <w:r w:rsidR="005E6E6D">
        <w:rPr>
          <w:rFonts w:ascii="Arial" w:eastAsiaTheme="minorEastAsia" w:hAnsi="Arial" w:cs="Arial"/>
          <w:color w:val="000000" w:themeColor="text1"/>
          <w:kern w:val="24"/>
          <w:sz w:val="24"/>
          <w:szCs w:val="24"/>
          <w:lang w:eastAsia="en-GB"/>
        </w:rPr>
        <w:t>Settings</w:t>
      </w:r>
    </w:p>
    <w:p w:rsidR="005E6E6D" w:rsidRP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sidRPr="005E6E6D">
        <w:rPr>
          <w:rFonts w:ascii="Arial" w:eastAsiaTheme="minorEastAsia" w:hAnsi="Arial" w:cs="Arial"/>
          <w:color w:val="000000" w:themeColor="text1"/>
          <w:kern w:val="24"/>
          <w:sz w:val="24"/>
          <w:szCs w:val="24"/>
          <w:lang w:eastAsia="en-GB"/>
        </w:rPr>
        <w:t>Frequency 18MHz</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sidRPr="005E6E6D">
        <w:rPr>
          <w:rFonts w:ascii="Arial" w:eastAsiaTheme="minorEastAsia" w:hAnsi="Arial" w:cs="Arial"/>
          <w:color w:val="000000" w:themeColor="text1"/>
          <w:kern w:val="24"/>
          <w:sz w:val="24"/>
          <w:szCs w:val="24"/>
          <w:lang w:eastAsia="en-GB"/>
        </w:rPr>
        <w:t>Focus 5mm</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Depth 1-2cm</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B gain 35-45dB</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Line density 3</w:t>
      </w:r>
    </w:p>
    <w:p w:rsidR="005E6E6D" w:rsidRP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Frame rate&gt;15</w:t>
      </w:r>
    </w:p>
    <w:p w:rsidR="005E6E6D" w:rsidRDefault="005E6E6D" w:rsidP="005E6E6D">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Colour Settings</w:t>
      </w:r>
    </w:p>
    <w:p w:rsidR="005E6E6D" w:rsidRDefault="005E6E6D" w:rsidP="005E6E6D">
      <w:pPr>
        <w:pStyle w:val="ListParagraph"/>
        <w:numPr>
          <w:ilvl w:val="0"/>
          <w:numId w:val="44"/>
        </w:numPr>
        <w:rPr>
          <w:rFonts w:ascii="Arial" w:eastAsiaTheme="minorEastAsia" w:hAnsi="Arial" w:cs="Arial"/>
          <w:color w:val="000000" w:themeColor="text1"/>
          <w:kern w:val="24"/>
          <w:sz w:val="24"/>
          <w:szCs w:val="24"/>
          <w:lang w:eastAsia="en-GB"/>
        </w:rPr>
      </w:pPr>
      <w:r w:rsidRPr="005E6E6D">
        <w:rPr>
          <w:rFonts w:ascii="Arial" w:eastAsiaTheme="minorEastAsia" w:hAnsi="Arial" w:cs="Arial"/>
          <w:color w:val="000000" w:themeColor="text1"/>
          <w:kern w:val="24"/>
          <w:sz w:val="24"/>
          <w:szCs w:val="24"/>
          <w:lang w:eastAsia="en-GB"/>
        </w:rPr>
        <w:t xml:space="preserve">Frequency 10MHz </w:t>
      </w:r>
    </w:p>
    <w:p w:rsidR="00DC2020" w:rsidRDefault="005E6E6D" w:rsidP="005E6E6D">
      <w:pPr>
        <w:pStyle w:val="ListParagraph"/>
        <w:numPr>
          <w:ilvl w:val="0"/>
          <w:numId w:val="44"/>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PRF 2-3kHz</w:t>
      </w:r>
    </w:p>
    <w:p w:rsidR="005E6E6D" w:rsidRDefault="005E6E6D" w:rsidP="005E6E6D">
      <w:pPr>
        <w:pStyle w:val="ListParagraph"/>
        <w:numPr>
          <w:ilvl w:val="0"/>
          <w:numId w:val="44"/>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Wall filter as low as possible</w:t>
      </w:r>
    </w:p>
    <w:p w:rsidR="005E6E6D" w:rsidRDefault="00265E44" w:rsidP="005E6E6D">
      <w:pPr>
        <w:pStyle w:val="ListParagraph"/>
        <w:numPr>
          <w:ilvl w:val="0"/>
          <w:numId w:val="44"/>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Colour gain 2-18</w:t>
      </w:r>
    </w:p>
    <w:p w:rsidR="00265E44" w:rsidRPr="005E6E6D" w:rsidRDefault="00265E44" w:rsidP="00265E44">
      <w:pPr>
        <w:pStyle w:val="ListParagraph"/>
        <w:ind w:left="1440"/>
        <w:rPr>
          <w:rFonts w:ascii="Arial" w:eastAsiaTheme="minorEastAsia" w:hAnsi="Arial" w:cs="Arial"/>
          <w:color w:val="000000" w:themeColor="text1"/>
          <w:kern w:val="24"/>
          <w:sz w:val="24"/>
          <w:szCs w:val="24"/>
          <w:lang w:eastAsia="en-GB"/>
        </w:rPr>
      </w:pPr>
    </w:p>
    <w:p w:rsidR="00B11873" w:rsidRDefault="000E37A1"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Scan Technique </w:t>
      </w:r>
    </w:p>
    <w:p w:rsidR="00265E44" w:rsidRDefault="00265E44" w:rsidP="005675D6">
      <w:pPr>
        <w:autoSpaceDE w:val="0"/>
        <w:autoSpaceDN w:val="0"/>
        <w:adjustRightInd w:val="0"/>
        <w:jc w:val="both"/>
        <w:rPr>
          <w:rFonts w:ascii="Arial" w:eastAsia="Calibri" w:hAnsi="Arial" w:cs="Arial"/>
          <w:color w:val="000000"/>
          <w:sz w:val="24"/>
          <w:szCs w:val="24"/>
          <w:lang w:eastAsia="en-GB"/>
        </w:rPr>
      </w:pPr>
    </w:p>
    <w:p w:rsidR="006C7B31" w:rsidRDefault="000E37A1"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The patient should be supine with the head rotated away from the side of investigation.  </w:t>
      </w:r>
      <w:r w:rsidR="006C7B31">
        <w:rPr>
          <w:rFonts w:ascii="Arial" w:eastAsia="Calibri" w:hAnsi="Arial" w:cs="Arial"/>
          <w:color w:val="000000"/>
          <w:sz w:val="24"/>
          <w:szCs w:val="24"/>
          <w:lang w:eastAsia="en-GB"/>
        </w:rPr>
        <w:t xml:space="preserve">Start imaging from the level of the tragus. </w:t>
      </w:r>
      <w:r>
        <w:rPr>
          <w:rFonts w:ascii="Arial" w:eastAsia="Calibri" w:hAnsi="Arial" w:cs="Arial"/>
          <w:color w:val="000000"/>
          <w:sz w:val="24"/>
          <w:szCs w:val="24"/>
          <w:lang w:eastAsia="en-GB"/>
        </w:rPr>
        <w:t xml:space="preserve">The common superficial </w:t>
      </w:r>
      <w:r w:rsidR="006C7B31">
        <w:rPr>
          <w:rFonts w:ascii="Arial" w:eastAsia="Calibri" w:hAnsi="Arial" w:cs="Arial"/>
          <w:color w:val="000000"/>
          <w:sz w:val="24"/>
          <w:szCs w:val="24"/>
          <w:lang w:eastAsia="en-GB"/>
        </w:rPr>
        <w:t xml:space="preserve">TA and its proximal frontal, distal frontal and parietal branches should be imaged along their length in both transverse and </w:t>
      </w:r>
      <w:r w:rsidR="006C7B31">
        <w:rPr>
          <w:rFonts w:ascii="Arial" w:eastAsia="Calibri" w:hAnsi="Arial" w:cs="Arial"/>
          <w:color w:val="000000"/>
          <w:sz w:val="24"/>
          <w:szCs w:val="24"/>
          <w:lang w:eastAsia="en-GB"/>
        </w:rPr>
        <w:lastRenderedPageBreak/>
        <w:t xml:space="preserve">longitudinal planes. The diameter and intimal thickness </w:t>
      </w:r>
      <w:r w:rsidR="00256696">
        <w:rPr>
          <w:rFonts w:ascii="Arial" w:eastAsia="Calibri" w:hAnsi="Arial" w:cs="Arial"/>
          <w:color w:val="000000"/>
          <w:sz w:val="24"/>
          <w:szCs w:val="24"/>
          <w:lang w:eastAsia="en-GB"/>
        </w:rPr>
        <w:t xml:space="preserve">in the longitudinal plane </w:t>
      </w:r>
      <w:r w:rsidR="006C7B31">
        <w:rPr>
          <w:rFonts w:ascii="Arial" w:eastAsia="Calibri" w:hAnsi="Arial" w:cs="Arial"/>
          <w:color w:val="000000"/>
          <w:sz w:val="24"/>
          <w:szCs w:val="24"/>
          <w:lang w:eastAsia="en-GB"/>
        </w:rPr>
        <w:t>of each of these vessels should be measured and stored.</w:t>
      </w:r>
    </w:p>
    <w:p w:rsidR="006C7B31" w:rsidRDefault="006C7B31" w:rsidP="005675D6">
      <w:pPr>
        <w:autoSpaceDE w:val="0"/>
        <w:autoSpaceDN w:val="0"/>
        <w:adjustRightInd w:val="0"/>
        <w:jc w:val="both"/>
        <w:rPr>
          <w:rFonts w:ascii="Arial" w:eastAsia="Calibri" w:hAnsi="Arial" w:cs="Arial"/>
          <w:color w:val="000000"/>
          <w:sz w:val="24"/>
          <w:szCs w:val="24"/>
          <w:lang w:eastAsia="en-GB"/>
        </w:rPr>
      </w:pPr>
    </w:p>
    <w:p w:rsidR="006C7B31" w:rsidRDefault="00256696"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An increase in diameter of the intima creating a ‘halo’ appearance is regarded as a positive indicator for GCA.  If a halo sign is suspected pressure should be applied with the transducer to compress the vessel. Incomplete compression is confirmation of a halo sign.</w:t>
      </w:r>
    </w:p>
    <w:p w:rsidR="00256696" w:rsidRDefault="00256696" w:rsidP="005675D6">
      <w:pPr>
        <w:autoSpaceDE w:val="0"/>
        <w:autoSpaceDN w:val="0"/>
        <w:adjustRightInd w:val="0"/>
        <w:jc w:val="both"/>
        <w:rPr>
          <w:rFonts w:ascii="Arial" w:eastAsia="Calibri" w:hAnsi="Arial" w:cs="Arial"/>
          <w:color w:val="000000"/>
          <w:sz w:val="24"/>
          <w:szCs w:val="24"/>
          <w:lang w:eastAsia="en-GB"/>
        </w:rPr>
      </w:pPr>
    </w:p>
    <w:p w:rsidR="00256696" w:rsidRDefault="00256696"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Excessive tortuosity of the vessels making complete visualization difficult should be re</w:t>
      </w:r>
      <w:r w:rsidR="003972E1">
        <w:rPr>
          <w:rFonts w:ascii="Arial" w:eastAsia="Calibri" w:hAnsi="Arial" w:cs="Arial"/>
          <w:color w:val="000000"/>
          <w:sz w:val="24"/>
          <w:szCs w:val="24"/>
          <w:lang w:eastAsia="en-GB"/>
        </w:rPr>
        <w:t xml:space="preserve">ported. </w:t>
      </w:r>
    </w:p>
    <w:p w:rsidR="003972E1" w:rsidRDefault="003972E1" w:rsidP="005675D6">
      <w:pPr>
        <w:autoSpaceDE w:val="0"/>
        <w:autoSpaceDN w:val="0"/>
        <w:adjustRightInd w:val="0"/>
        <w:jc w:val="both"/>
        <w:rPr>
          <w:rFonts w:ascii="Arial" w:eastAsia="Calibri" w:hAnsi="Arial" w:cs="Arial"/>
          <w:color w:val="000000"/>
          <w:sz w:val="24"/>
          <w:szCs w:val="24"/>
          <w:lang w:eastAsia="en-GB"/>
        </w:rPr>
      </w:pPr>
    </w:p>
    <w:p w:rsidR="003972E1" w:rsidRDefault="003972E1"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Area of stenosis or </w:t>
      </w:r>
      <w:proofErr w:type="gramStart"/>
      <w:r w:rsidR="00385DF0">
        <w:rPr>
          <w:rFonts w:ascii="Arial" w:eastAsia="Calibri" w:hAnsi="Arial" w:cs="Arial"/>
          <w:color w:val="000000"/>
          <w:sz w:val="24"/>
          <w:szCs w:val="24"/>
          <w:lang w:eastAsia="en-GB"/>
        </w:rPr>
        <w:t>arteriosclerosis(</w:t>
      </w:r>
      <w:proofErr w:type="gramEnd"/>
      <w:r w:rsidR="00385DF0">
        <w:rPr>
          <w:rFonts w:ascii="Arial" w:eastAsia="Calibri" w:hAnsi="Arial" w:cs="Arial"/>
          <w:color w:val="000000"/>
          <w:sz w:val="24"/>
          <w:szCs w:val="24"/>
          <w:lang w:eastAsia="en-GB"/>
        </w:rPr>
        <w:t>hyperechoic irregular walls) should also be noted but are not indicators of GCA.</w:t>
      </w: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Both sides of the head should be examines as well as the axillary arteries.</w:t>
      </w: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See below table for reporting degree of intimal thickness. </w:t>
      </w: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Common superficial </w:t>
      </w:r>
      <w:r>
        <w:rPr>
          <w:rFonts w:ascii="Arial" w:eastAsia="Calibri" w:hAnsi="Arial" w:cs="Arial"/>
          <w:color w:val="000000"/>
          <w:sz w:val="24"/>
          <w:szCs w:val="24"/>
          <w:lang w:eastAsia="en-GB"/>
        </w:rPr>
        <w:tab/>
        <w:t>&gt;0.42mm</w:t>
      </w:r>
    </w:p>
    <w:p w:rsidR="002B52FA"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Frontal branch </w:t>
      </w:r>
      <w:r>
        <w:rPr>
          <w:rFonts w:ascii="Arial" w:eastAsia="Calibri" w:hAnsi="Arial" w:cs="Arial"/>
          <w:color w:val="000000"/>
          <w:sz w:val="24"/>
          <w:szCs w:val="24"/>
          <w:lang w:eastAsia="en-GB"/>
        </w:rPr>
        <w:tab/>
      </w:r>
      <w:r>
        <w:rPr>
          <w:rFonts w:ascii="Arial" w:eastAsia="Calibri" w:hAnsi="Arial" w:cs="Arial"/>
          <w:color w:val="000000"/>
          <w:sz w:val="24"/>
          <w:szCs w:val="24"/>
          <w:lang w:eastAsia="en-GB"/>
        </w:rPr>
        <w:tab/>
        <w:t>&gt; 0.34mm</w:t>
      </w:r>
    </w:p>
    <w:p w:rsidR="002B52FA"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Parietal branch </w:t>
      </w:r>
      <w:r>
        <w:rPr>
          <w:rFonts w:ascii="Arial" w:eastAsia="Calibri" w:hAnsi="Arial" w:cs="Arial"/>
          <w:color w:val="000000"/>
          <w:sz w:val="24"/>
          <w:szCs w:val="24"/>
          <w:lang w:eastAsia="en-GB"/>
        </w:rPr>
        <w:tab/>
      </w:r>
      <w:r>
        <w:rPr>
          <w:rFonts w:ascii="Arial" w:eastAsia="Calibri" w:hAnsi="Arial" w:cs="Arial"/>
          <w:color w:val="000000"/>
          <w:sz w:val="24"/>
          <w:szCs w:val="24"/>
          <w:lang w:eastAsia="en-GB"/>
        </w:rPr>
        <w:tab/>
        <w:t>&gt;0.29mm</w:t>
      </w:r>
    </w:p>
    <w:p w:rsidR="000E37A1"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Axillary Artery</w:t>
      </w:r>
      <w:r>
        <w:rPr>
          <w:rFonts w:ascii="Arial" w:eastAsia="Calibri" w:hAnsi="Arial" w:cs="Arial"/>
          <w:color w:val="000000"/>
          <w:sz w:val="24"/>
          <w:szCs w:val="24"/>
          <w:lang w:eastAsia="en-GB"/>
        </w:rPr>
        <w:tab/>
      </w:r>
      <w:r>
        <w:rPr>
          <w:rFonts w:ascii="Arial" w:eastAsia="Calibri" w:hAnsi="Arial" w:cs="Arial"/>
          <w:color w:val="000000"/>
          <w:sz w:val="24"/>
          <w:szCs w:val="24"/>
          <w:lang w:eastAsia="en-GB"/>
        </w:rPr>
        <w:tab/>
        <w:t>&gt;1.0mm</w:t>
      </w:r>
    </w:p>
    <w:p w:rsidR="002B52FA" w:rsidRDefault="002B52FA" w:rsidP="005675D6">
      <w:pPr>
        <w:autoSpaceDE w:val="0"/>
        <w:autoSpaceDN w:val="0"/>
        <w:adjustRightInd w:val="0"/>
        <w:jc w:val="both"/>
        <w:rPr>
          <w:rFonts w:ascii="Arial" w:eastAsia="Calibri" w:hAnsi="Arial" w:cs="Arial"/>
          <w:color w:val="000000"/>
          <w:sz w:val="24"/>
          <w:szCs w:val="24"/>
          <w:lang w:eastAsia="en-GB"/>
        </w:rPr>
      </w:pPr>
    </w:p>
    <w:p w:rsidR="002B52FA" w:rsidRPr="002B52FA" w:rsidRDefault="002B52FA" w:rsidP="002B52FA">
      <w:pPr>
        <w:autoSpaceDE w:val="0"/>
        <w:autoSpaceDN w:val="0"/>
        <w:adjustRightInd w:val="0"/>
        <w:rPr>
          <w:rFonts w:ascii="Arial" w:hAnsi="Arial" w:cs="Arial"/>
          <w:i/>
          <w:sz w:val="22"/>
          <w:szCs w:val="22"/>
          <w:lang w:eastAsia="en-GB"/>
        </w:rPr>
      </w:pPr>
      <w:r w:rsidRPr="002B52FA">
        <w:rPr>
          <w:rFonts w:ascii="Arial" w:hAnsi="Arial" w:cs="Arial"/>
          <w:i/>
          <w:sz w:val="22"/>
          <w:szCs w:val="22"/>
          <w:lang w:eastAsia="en-GB"/>
        </w:rPr>
        <w:t>Ultrasound cut-off values for intima-media thickness of temporal, facial and axillary arteries in giant cell</w:t>
      </w:r>
    </w:p>
    <w:p w:rsidR="002B52FA" w:rsidRPr="002B52FA" w:rsidRDefault="002B52FA" w:rsidP="002B52FA">
      <w:pPr>
        <w:autoSpaceDE w:val="0"/>
        <w:autoSpaceDN w:val="0"/>
        <w:adjustRightInd w:val="0"/>
        <w:rPr>
          <w:rFonts w:ascii="Arial" w:eastAsia="Calibri" w:hAnsi="Arial" w:cs="Arial"/>
          <w:i/>
          <w:color w:val="000000"/>
          <w:sz w:val="22"/>
          <w:szCs w:val="22"/>
          <w:lang w:eastAsia="en-GB"/>
        </w:rPr>
      </w:pPr>
      <w:r w:rsidRPr="002B52FA">
        <w:rPr>
          <w:rFonts w:ascii="Arial" w:hAnsi="Arial" w:cs="Arial"/>
          <w:i/>
          <w:sz w:val="22"/>
          <w:szCs w:val="22"/>
          <w:lang w:eastAsia="en-GB"/>
        </w:rPr>
        <w:t xml:space="preserve">Arteritis Valentin S. </w:t>
      </w:r>
      <w:proofErr w:type="spellStart"/>
      <w:r w:rsidRPr="002B52FA">
        <w:rPr>
          <w:rFonts w:ascii="Arial" w:hAnsi="Arial" w:cs="Arial"/>
          <w:i/>
          <w:sz w:val="22"/>
          <w:szCs w:val="22"/>
          <w:lang w:eastAsia="en-GB"/>
        </w:rPr>
        <w:t>Scha</w:t>
      </w:r>
      <w:proofErr w:type="spellEnd"/>
      <w:r w:rsidRPr="002B52FA">
        <w:rPr>
          <w:rFonts w:ascii="Arial" w:hAnsi="Arial" w:cs="Arial"/>
          <w:i/>
          <w:sz w:val="22"/>
          <w:szCs w:val="22"/>
          <w:lang w:eastAsia="en-GB"/>
        </w:rPr>
        <w:t>¨ et al Rheumatology 2017</w:t>
      </w:r>
      <w:proofErr w:type="gramStart"/>
      <w:r w:rsidRPr="002B52FA">
        <w:rPr>
          <w:rFonts w:ascii="Arial" w:hAnsi="Arial" w:cs="Arial"/>
          <w:i/>
          <w:sz w:val="22"/>
          <w:szCs w:val="22"/>
          <w:lang w:eastAsia="en-GB"/>
        </w:rPr>
        <w:t>;56:1479</w:t>
      </w:r>
      <w:proofErr w:type="gramEnd"/>
      <w:r w:rsidRPr="002B52FA">
        <w:rPr>
          <w:rFonts w:ascii="Arial" w:hAnsi="Arial" w:cs="Arial"/>
          <w:i/>
          <w:sz w:val="22"/>
          <w:szCs w:val="22"/>
          <w:lang w:eastAsia="en-GB"/>
        </w:rPr>
        <w:t>_1483</w:t>
      </w:r>
    </w:p>
    <w:p w:rsidR="002B52FA" w:rsidRPr="002B52FA" w:rsidRDefault="002B52FA" w:rsidP="002B52FA">
      <w:pPr>
        <w:autoSpaceDE w:val="0"/>
        <w:autoSpaceDN w:val="0"/>
        <w:adjustRightInd w:val="0"/>
        <w:jc w:val="both"/>
        <w:rPr>
          <w:rFonts w:ascii="Arial" w:eastAsia="Calibri" w:hAnsi="Arial" w:cs="Arial"/>
          <w:color w:val="000000"/>
          <w:lang w:eastAsia="en-GB"/>
        </w:rPr>
      </w:pPr>
    </w:p>
    <w:sectPr w:rsidR="002B52FA" w:rsidRPr="002B52FA" w:rsidSect="00D2409B">
      <w:headerReference w:type="default" r:id="rId15"/>
      <w:footerReference w:type="default" r:id="rId16"/>
      <w:headerReference w:type="first" r:id="rId17"/>
      <w:pgSz w:w="11906" w:h="16838" w:code="9"/>
      <w:pgMar w:top="2268" w:right="851" w:bottom="1985"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BEF" w:rsidRDefault="00880BEF">
      <w:r>
        <w:separator/>
      </w:r>
    </w:p>
  </w:endnote>
  <w:endnote w:type="continuationSeparator" w:id="0">
    <w:p w:rsidR="00880BEF" w:rsidRDefault="00880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EF" w:rsidRDefault="00880BEF">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Vascular Laboratory Protocols V1.2 December </w:t>
    </w:r>
    <w:proofErr w:type="gramStart"/>
    <w:r>
      <w:rPr>
        <w:rFonts w:asciiTheme="majorHAnsi" w:eastAsiaTheme="majorEastAsia" w:hAnsiTheme="majorHAnsi" w:cstheme="majorBidi"/>
      </w:rPr>
      <w:t>2024  AB</w:t>
    </w:r>
    <w:proofErr w:type="gramEnd"/>
    <w:r>
      <w:rPr>
        <w:rFonts w:asciiTheme="majorHAnsi" w:eastAsiaTheme="majorEastAsia" w:hAnsiTheme="majorHAnsi" w:cstheme="majorBidi"/>
      </w:rPr>
      <w:t>/RH/KC</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F70106" w:rsidRPr="00F70106">
      <w:rPr>
        <w:rFonts w:asciiTheme="majorHAnsi" w:eastAsiaTheme="majorEastAsia" w:hAnsiTheme="majorHAnsi" w:cstheme="majorBidi"/>
        <w:noProof/>
      </w:rPr>
      <w:t>3</w:t>
    </w:r>
    <w:r>
      <w:rPr>
        <w:rFonts w:asciiTheme="majorHAnsi" w:eastAsiaTheme="majorEastAsia" w:hAnsiTheme="majorHAnsi" w:cstheme="majorBidi"/>
        <w:noProof/>
      </w:rPr>
      <w:fldChar w:fldCharType="end"/>
    </w:r>
  </w:p>
  <w:p w:rsidR="00880BEF" w:rsidRDefault="00880B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BEF" w:rsidRDefault="00880BEF">
      <w:r>
        <w:separator/>
      </w:r>
    </w:p>
  </w:footnote>
  <w:footnote w:type="continuationSeparator" w:id="0">
    <w:p w:rsidR="00880BEF" w:rsidRDefault="00880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EF" w:rsidRDefault="00880BEF">
    <w:pPr>
      <w:pStyle w:val="Header"/>
    </w:pPr>
    <w:r>
      <w:rPr>
        <w:noProof/>
        <w:lang w:eastAsia="en-GB"/>
      </w:rPr>
      <w:drawing>
        <wp:anchor distT="0" distB="0" distL="114300" distR="114300" simplePos="0" relativeHeight="251657216" behindDoc="0" locked="0" layoutInCell="1" allowOverlap="1" wp14:anchorId="2A4087D7" wp14:editId="08A7FF34">
          <wp:simplePos x="0" y="0"/>
          <wp:positionH relativeFrom="page">
            <wp:posOffset>3745230</wp:posOffset>
          </wp:positionH>
          <wp:positionV relativeFrom="page">
            <wp:posOffset>13970</wp:posOffset>
          </wp:positionV>
          <wp:extent cx="3808095" cy="812800"/>
          <wp:effectExtent l="0" t="0" r="0" b="0"/>
          <wp:wrapTight wrapText="bothSides">
            <wp:wrapPolygon edited="0">
              <wp:start x="16964" y="4556"/>
              <wp:lineTo x="1081" y="7088"/>
              <wp:lineTo x="1081" y="12150"/>
              <wp:lineTo x="13615" y="13669"/>
              <wp:lineTo x="13615" y="16706"/>
              <wp:lineTo x="16856" y="16706"/>
              <wp:lineTo x="16748" y="13669"/>
              <wp:lineTo x="19666" y="13669"/>
              <wp:lineTo x="20638" y="11644"/>
              <wp:lineTo x="20422" y="4556"/>
              <wp:lineTo x="16964" y="4556"/>
            </wp:wrapPolygon>
          </wp:wrapTight>
          <wp:docPr id="6" name="Picture 1" descr="NUH col A4 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H col A4 RGB.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8095" cy="812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192" behindDoc="0" locked="0" layoutInCell="1" allowOverlap="1" wp14:anchorId="2FF614EE" wp14:editId="0E8DBA4B">
          <wp:simplePos x="0" y="0"/>
          <wp:positionH relativeFrom="column">
            <wp:posOffset>-553720</wp:posOffset>
          </wp:positionH>
          <wp:positionV relativeFrom="paragraph">
            <wp:posOffset>-450215</wp:posOffset>
          </wp:positionV>
          <wp:extent cx="2484120" cy="1255395"/>
          <wp:effectExtent l="0" t="0" r="0" b="1905"/>
          <wp:wrapSquare wrapText="bothSides"/>
          <wp:docPr id="5" name="Picture 5" descr="top co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p corn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4120" cy="1255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BEF" w:rsidRDefault="00880BEF">
    <w:pPr>
      <w:pStyle w:val="Header"/>
    </w:pPr>
    <w:r>
      <w:rPr>
        <w:noProof/>
        <w:lang w:eastAsia="en-GB"/>
      </w:rPr>
      <w:drawing>
        <wp:anchor distT="0" distB="0" distL="114300" distR="114300" simplePos="0" relativeHeight="251659264" behindDoc="0" locked="0" layoutInCell="1" allowOverlap="1">
          <wp:simplePos x="0" y="0"/>
          <wp:positionH relativeFrom="column">
            <wp:posOffset>-530860</wp:posOffset>
          </wp:positionH>
          <wp:positionV relativeFrom="paragraph">
            <wp:posOffset>-440690</wp:posOffset>
          </wp:positionV>
          <wp:extent cx="2484120" cy="1255395"/>
          <wp:effectExtent l="0" t="0" r="0" b="1905"/>
          <wp:wrapSquare wrapText="bothSides"/>
          <wp:docPr id="8" name="Picture 8" descr="top co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p cor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1255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simplePos x="0" y="0"/>
          <wp:positionH relativeFrom="page">
            <wp:posOffset>3754120</wp:posOffset>
          </wp:positionH>
          <wp:positionV relativeFrom="page">
            <wp:posOffset>22225</wp:posOffset>
          </wp:positionV>
          <wp:extent cx="3808095" cy="812800"/>
          <wp:effectExtent l="0" t="0" r="0" b="0"/>
          <wp:wrapTight wrapText="bothSides">
            <wp:wrapPolygon edited="0">
              <wp:start x="16964" y="4556"/>
              <wp:lineTo x="1081" y="7088"/>
              <wp:lineTo x="1081" y="12150"/>
              <wp:lineTo x="13615" y="13669"/>
              <wp:lineTo x="13615" y="16706"/>
              <wp:lineTo x="16856" y="16706"/>
              <wp:lineTo x="16748" y="13669"/>
              <wp:lineTo x="19666" y="13669"/>
              <wp:lineTo x="20638" y="11644"/>
              <wp:lineTo x="20422" y="4556"/>
              <wp:lineTo x="16964" y="4556"/>
            </wp:wrapPolygon>
          </wp:wrapTight>
          <wp:docPr id="9" name="Picture 1" descr="NUH col A4 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H col A4 RGB.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08095" cy="81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D4AFA"/>
    <w:multiLevelType w:val="hybridMultilevel"/>
    <w:tmpl w:val="E34A4F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326785"/>
    <w:multiLevelType w:val="hybridMultilevel"/>
    <w:tmpl w:val="4F2EFAA8"/>
    <w:lvl w:ilvl="0" w:tplc="9C1A376C">
      <w:start w:val="1"/>
      <w:numFmt w:val="bullet"/>
      <w:lvlText w:val="•"/>
      <w:lvlJc w:val="left"/>
      <w:pPr>
        <w:tabs>
          <w:tab w:val="num" w:pos="720"/>
        </w:tabs>
        <w:ind w:left="720" w:hanging="360"/>
      </w:pPr>
      <w:rPr>
        <w:rFonts w:ascii="Arial" w:hAnsi="Arial" w:hint="default"/>
      </w:rPr>
    </w:lvl>
    <w:lvl w:ilvl="1" w:tplc="AB60EB82">
      <w:start w:val="1"/>
      <w:numFmt w:val="bullet"/>
      <w:lvlText w:val="•"/>
      <w:lvlJc w:val="left"/>
      <w:pPr>
        <w:tabs>
          <w:tab w:val="num" w:pos="1440"/>
        </w:tabs>
        <w:ind w:left="1440" w:hanging="360"/>
      </w:pPr>
      <w:rPr>
        <w:rFonts w:ascii="Arial" w:hAnsi="Arial" w:hint="default"/>
      </w:rPr>
    </w:lvl>
    <w:lvl w:ilvl="2" w:tplc="A1969B4C" w:tentative="1">
      <w:start w:val="1"/>
      <w:numFmt w:val="bullet"/>
      <w:lvlText w:val="•"/>
      <w:lvlJc w:val="left"/>
      <w:pPr>
        <w:tabs>
          <w:tab w:val="num" w:pos="2160"/>
        </w:tabs>
        <w:ind w:left="2160" w:hanging="360"/>
      </w:pPr>
      <w:rPr>
        <w:rFonts w:ascii="Arial" w:hAnsi="Arial" w:hint="default"/>
      </w:rPr>
    </w:lvl>
    <w:lvl w:ilvl="3" w:tplc="3C422400" w:tentative="1">
      <w:start w:val="1"/>
      <w:numFmt w:val="bullet"/>
      <w:lvlText w:val="•"/>
      <w:lvlJc w:val="left"/>
      <w:pPr>
        <w:tabs>
          <w:tab w:val="num" w:pos="2880"/>
        </w:tabs>
        <w:ind w:left="2880" w:hanging="360"/>
      </w:pPr>
      <w:rPr>
        <w:rFonts w:ascii="Arial" w:hAnsi="Arial" w:hint="default"/>
      </w:rPr>
    </w:lvl>
    <w:lvl w:ilvl="4" w:tplc="745EA3E4" w:tentative="1">
      <w:start w:val="1"/>
      <w:numFmt w:val="bullet"/>
      <w:lvlText w:val="•"/>
      <w:lvlJc w:val="left"/>
      <w:pPr>
        <w:tabs>
          <w:tab w:val="num" w:pos="3600"/>
        </w:tabs>
        <w:ind w:left="3600" w:hanging="360"/>
      </w:pPr>
      <w:rPr>
        <w:rFonts w:ascii="Arial" w:hAnsi="Arial" w:hint="default"/>
      </w:rPr>
    </w:lvl>
    <w:lvl w:ilvl="5" w:tplc="CCF8F636" w:tentative="1">
      <w:start w:val="1"/>
      <w:numFmt w:val="bullet"/>
      <w:lvlText w:val="•"/>
      <w:lvlJc w:val="left"/>
      <w:pPr>
        <w:tabs>
          <w:tab w:val="num" w:pos="4320"/>
        </w:tabs>
        <w:ind w:left="4320" w:hanging="360"/>
      </w:pPr>
      <w:rPr>
        <w:rFonts w:ascii="Arial" w:hAnsi="Arial" w:hint="default"/>
      </w:rPr>
    </w:lvl>
    <w:lvl w:ilvl="6" w:tplc="2EF6080A" w:tentative="1">
      <w:start w:val="1"/>
      <w:numFmt w:val="bullet"/>
      <w:lvlText w:val="•"/>
      <w:lvlJc w:val="left"/>
      <w:pPr>
        <w:tabs>
          <w:tab w:val="num" w:pos="5040"/>
        </w:tabs>
        <w:ind w:left="5040" w:hanging="360"/>
      </w:pPr>
      <w:rPr>
        <w:rFonts w:ascii="Arial" w:hAnsi="Arial" w:hint="default"/>
      </w:rPr>
    </w:lvl>
    <w:lvl w:ilvl="7" w:tplc="CA9A2754" w:tentative="1">
      <w:start w:val="1"/>
      <w:numFmt w:val="bullet"/>
      <w:lvlText w:val="•"/>
      <w:lvlJc w:val="left"/>
      <w:pPr>
        <w:tabs>
          <w:tab w:val="num" w:pos="5760"/>
        </w:tabs>
        <w:ind w:left="5760" w:hanging="360"/>
      </w:pPr>
      <w:rPr>
        <w:rFonts w:ascii="Arial" w:hAnsi="Arial" w:hint="default"/>
      </w:rPr>
    </w:lvl>
    <w:lvl w:ilvl="8" w:tplc="239C80F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3D8240A"/>
    <w:multiLevelType w:val="hybridMultilevel"/>
    <w:tmpl w:val="75C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5870DA"/>
    <w:multiLevelType w:val="hybridMultilevel"/>
    <w:tmpl w:val="FF8C3C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5E398E"/>
    <w:multiLevelType w:val="hybridMultilevel"/>
    <w:tmpl w:val="5C708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8E94F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D9776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15:restartNumberingAfterBreak="0">
    <w:nsid w:val="1D1602F0"/>
    <w:multiLevelType w:val="hybridMultilevel"/>
    <w:tmpl w:val="7D465B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D7F44C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9" w15:restartNumberingAfterBreak="0">
    <w:nsid w:val="1E9B5711"/>
    <w:multiLevelType w:val="hybridMultilevel"/>
    <w:tmpl w:val="EAA2D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FEE341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1" w15:restartNumberingAfterBreak="0">
    <w:nsid w:val="20C01DBB"/>
    <w:multiLevelType w:val="hybridMultilevel"/>
    <w:tmpl w:val="B262CA9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22524B5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4E6368C"/>
    <w:multiLevelType w:val="hybridMultilevel"/>
    <w:tmpl w:val="AD646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964228A"/>
    <w:multiLevelType w:val="hybridMultilevel"/>
    <w:tmpl w:val="10EC8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A4026BF"/>
    <w:multiLevelType w:val="hybridMultilevel"/>
    <w:tmpl w:val="81DC52AE"/>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4D1426"/>
    <w:multiLevelType w:val="hybridMultilevel"/>
    <w:tmpl w:val="79960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920DD3"/>
    <w:multiLevelType w:val="hybridMultilevel"/>
    <w:tmpl w:val="0908E8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C1D698C"/>
    <w:multiLevelType w:val="hybridMultilevel"/>
    <w:tmpl w:val="CE948E3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19" w15:restartNumberingAfterBreak="0">
    <w:nsid w:val="3CA95B7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0" w15:restartNumberingAfterBreak="0">
    <w:nsid w:val="3D1E6ED0"/>
    <w:multiLevelType w:val="hybridMultilevel"/>
    <w:tmpl w:val="DEBA42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ECC5F0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2" w15:restartNumberingAfterBreak="0">
    <w:nsid w:val="3FC765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44665C4"/>
    <w:multiLevelType w:val="hybridMultilevel"/>
    <w:tmpl w:val="BA668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CE43F0"/>
    <w:multiLevelType w:val="hybridMultilevel"/>
    <w:tmpl w:val="333AB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5EB78AC"/>
    <w:multiLevelType w:val="hybridMultilevel"/>
    <w:tmpl w:val="560C94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6C537ED"/>
    <w:multiLevelType w:val="hybridMultilevel"/>
    <w:tmpl w:val="8FB0E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6EF798A"/>
    <w:multiLevelType w:val="hybridMultilevel"/>
    <w:tmpl w:val="E06E8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91872B8"/>
    <w:multiLevelType w:val="hybridMultilevel"/>
    <w:tmpl w:val="835001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49212DA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0" w15:restartNumberingAfterBreak="0">
    <w:nsid w:val="494654D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1" w15:restartNumberingAfterBreak="0">
    <w:nsid w:val="4BF37E8D"/>
    <w:multiLevelType w:val="hybridMultilevel"/>
    <w:tmpl w:val="5D3C38EE"/>
    <w:lvl w:ilvl="0" w:tplc="86561910">
      <w:start w:val="1"/>
      <w:numFmt w:val="bullet"/>
      <w:lvlText w:val="–"/>
      <w:lvlJc w:val="left"/>
      <w:pPr>
        <w:tabs>
          <w:tab w:val="num" w:pos="720"/>
        </w:tabs>
        <w:ind w:left="720" w:hanging="360"/>
      </w:pPr>
      <w:rPr>
        <w:rFonts w:ascii="Arial" w:hAnsi="Arial" w:hint="default"/>
      </w:rPr>
    </w:lvl>
    <w:lvl w:ilvl="1" w:tplc="F35A7CC4">
      <w:start w:val="1"/>
      <w:numFmt w:val="bullet"/>
      <w:lvlText w:val="–"/>
      <w:lvlJc w:val="left"/>
      <w:pPr>
        <w:tabs>
          <w:tab w:val="num" w:pos="1440"/>
        </w:tabs>
        <w:ind w:left="1440" w:hanging="360"/>
      </w:pPr>
      <w:rPr>
        <w:rFonts w:ascii="Arial" w:hAnsi="Arial" w:hint="default"/>
      </w:rPr>
    </w:lvl>
    <w:lvl w:ilvl="2" w:tplc="E8721430" w:tentative="1">
      <w:start w:val="1"/>
      <w:numFmt w:val="bullet"/>
      <w:lvlText w:val="–"/>
      <w:lvlJc w:val="left"/>
      <w:pPr>
        <w:tabs>
          <w:tab w:val="num" w:pos="2160"/>
        </w:tabs>
        <w:ind w:left="2160" w:hanging="360"/>
      </w:pPr>
      <w:rPr>
        <w:rFonts w:ascii="Arial" w:hAnsi="Arial" w:hint="default"/>
      </w:rPr>
    </w:lvl>
    <w:lvl w:ilvl="3" w:tplc="D61C6A58" w:tentative="1">
      <w:start w:val="1"/>
      <w:numFmt w:val="bullet"/>
      <w:lvlText w:val="–"/>
      <w:lvlJc w:val="left"/>
      <w:pPr>
        <w:tabs>
          <w:tab w:val="num" w:pos="2880"/>
        </w:tabs>
        <w:ind w:left="2880" w:hanging="360"/>
      </w:pPr>
      <w:rPr>
        <w:rFonts w:ascii="Arial" w:hAnsi="Arial" w:hint="default"/>
      </w:rPr>
    </w:lvl>
    <w:lvl w:ilvl="4" w:tplc="18A28568" w:tentative="1">
      <w:start w:val="1"/>
      <w:numFmt w:val="bullet"/>
      <w:lvlText w:val="–"/>
      <w:lvlJc w:val="left"/>
      <w:pPr>
        <w:tabs>
          <w:tab w:val="num" w:pos="3600"/>
        </w:tabs>
        <w:ind w:left="3600" w:hanging="360"/>
      </w:pPr>
      <w:rPr>
        <w:rFonts w:ascii="Arial" w:hAnsi="Arial" w:hint="default"/>
      </w:rPr>
    </w:lvl>
    <w:lvl w:ilvl="5" w:tplc="6AD4D7FE" w:tentative="1">
      <w:start w:val="1"/>
      <w:numFmt w:val="bullet"/>
      <w:lvlText w:val="–"/>
      <w:lvlJc w:val="left"/>
      <w:pPr>
        <w:tabs>
          <w:tab w:val="num" w:pos="4320"/>
        </w:tabs>
        <w:ind w:left="4320" w:hanging="360"/>
      </w:pPr>
      <w:rPr>
        <w:rFonts w:ascii="Arial" w:hAnsi="Arial" w:hint="default"/>
      </w:rPr>
    </w:lvl>
    <w:lvl w:ilvl="6" w:tplc="B2F040D0" w:tentative="1">
      <w:start w:val="1"/>
      <w:numFmt w:val="bullet"/>
      <w:lvlText w:val="–"/>
      <w:lvlJc w:val="left"/>
      <w:pPr>
        <w:tabs>
          <w:tab w:val="num" w:pos="5040"/>
        </w:tabs>
        <w:ind w:left="5040" w:hanging="360"/>
      </w:pPr>
      <w:rPr>
        <w:rFonts w:ascii="Arial" w:hAnsi="Arial" w:hint="default"/>
      </w:rPr>
    </w:lvl>
    <w:lvl w:ilvl="7" w:tplc="BC60312C" w:tentative="1">
      <w:start w:val="1"/>
      <w:numFmt w:val="bullet"/>
      <w:lvlText w:val="–"/>
      <w:lvlJc w:val="left"/>
      <w:pPr>
        <w:tabs>
          <w:tab w:val="num" w:pos="5760"/>
        </w:tabs>
        <w:ind w:left="5760" w:hanging="360"/>
      </w:pPr>
      <w:rPr>
        <w:rFonts w:ascii="Arial" w:hAnsi="Arial" w:hint="default"/>
      </w:rPr>
    </w:lvl>
    <w:lvl w:ilvl="8" w:tplc="B59CAEC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540518BF"/>
    <w:multiLevelType w:val="hybridMultilevel"/>
    <w:tmpl w:val="0EE0EE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57970CF2"/>
    <w:multiLevelType w:val="hybridMultilevel"/>
    <w:tmpl w:val="91388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DDC0DE8"/>
    <w:multiLevelType w:val="hybridMultilevel"/>
    <w:tmpl w:val="6202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F10283F"/>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6" w15:restartNumberingAfterBreak="0">
    <w:nsid w:val="622A1EF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7" w15:restartNumberingAfterBreak="0">
    <w:nsid w:val="631E4B55"/>
    <w:multiLevelType w:val="hybridMultilevel"/>
    <w:tmpl w:val="BDE22856"/>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7422819"/>
    <w:multiLevelType w:val="hybridMultilevel"/>
    <w:tmpl w:val="07BAB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79B79AB"/>
    <w:multiLevelType w:val="hybridMultilevel"/>
    <w:tmpl w:val="5D3E8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8B53415"/>
    <w:multiLevelType w:val="hybridMultilevel"/>
    <w:tmpl w:val="90C66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D65049D"/>
    <w:multiLevelType w:val="hybridMultilevel"/>
    <w:tmpl w:val="3ACE50D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2" w15:restartNumberingAfterBreak="0">
    <w:nsid w:val="736E0C87"/>
    <w:multiLevelType w:val="hybridMultilevel"/>
    <w:tmpl w:val="87B4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5D42708"/>
    <w:multiLevelType w:val="hybridMultilevel"/>
    <w:tmpl w:val="37F2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7A12C2E"/>
    <w:multiLevelType w:val="hybridMultilevel"/>
    <w:tmpl w:val="F2066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9A34410"/>
    <w:multiLevelType w:val="hybridMultilevel"/>
    <w:tmpl w:val="AA1A31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6" w15:restartNumberingAfterBreak="0">
    <w:nsid w:val="7D020793"/>
    <w:multiLevelType w:val="hybridMultilevel"/>
    <w:tmpl w:val="A962B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D9E5C89"/>
    <w:multiLevelType w:val="hybridMultilevel"/>
    <w:tmpl w:val="91088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6"/>
    <w:lvlOverride w:ilvl="0">
      <w:startOverride w:val="1"/>
    </w:lvlOverride>
  </w:num>
  <w:num w:numId="3">
    <w:abstractNumId w:val="12"/>
    <w:lvlOverride w:ilvl="0">
      <w:startOverride w:val="1"/>
    </w:lvlOverride>
  </w:num>
  <w:num w:numId="4">
    <w:abstractNumId w:val="21"/>
    <w:lvlOverride w:ilvl="0">
      <w:startOverride w:val="1"/>
    </w:lvlOverride>
  </w:num>
  <w:num w:numId="5">
    <w:abstractNumId w:val="30"/>
    <w:lvlOverride w:ilvl="0">
      <w:startOverride w:val="1"/>
    </w:lvlOverride>
  </w:num>
  <w:num w:numId="6">
    <w:abstractNumId w:val="36"/>
    <w:lvlOverride w:ilvl="0">
      <w:startOverride w:val="1"/>
    </w:lvlOverride>
  </w:num>
  <w:num w:numId="7">
    <w:abstractNumId w:val="8"/>
    <w:lvlOverride w:ilvl="0">
      <w:startOverride w:val="1"/>
    </w:lvlOverride>
  </w:num>
  <w:num w:numId="8">
    <w:abstractNumId w:val="19"/>
    <w:lvlOverride w:ilvl="0">
      <w:startOverride w:val="1"/>
    </w:lvlOverride>
  </w:num>
  <w:num w:numId="9">
    <w:abstractNumId w:val="35"/>
    <w:lvlOverride w:ilvl="0">
      <w:startOverride w:val="1"/>
    </w:lvlOverride>
  </w:num>
  <w:num w:numId="10">
    <w:abstractNumId w:val="10"/>
    <w:lvlOverride w:ilvl="0">
      <w:startOverride w:val="1"/>
    </w:lvlOverride>
  </w:num>
  <w:num w:numId="11">
    <w:abstractNumId w:val="29"/>
    <w:lvlOverride w:ilvl="0">
      <w:startOverride w:val="1"/>
    </w:lvlOverride>
  </w:num>
  <w:num w:numId="12">
    <w:abstractNumId w:val="11"/>
  </w:num>
  <w:num w:numId="13">
    <w:abstractNumId w:val="25"/>
  </w:num>
  <w:num w:numId="14">
    <w:abstractNumId w:val="5"/>
  </w:num>
  <w:num w:numId="15">
    <w:abstractNumId w:val="37"/>
  </w:num>
  <w:num w:numId="16">
    <w:abstractNumId w:val="26"/>
  </w:num>
  <w:num w:numId="17">
    <w:abstractNumId w:val="16"/>
  </w:num>
  <w:num w:numId="18">
    <w:abstractNumId w:val="32"/>
  </w:num>
  <w:num w:numId="19">
    <w:abstractNumId w:val="45"/>
  </w:num>
  <w:num w:numId="20">
    <w:abstractNumId w:val="39"/>
  </w:num>
  <w:num w:numId="21">
    <w:abstractNumId w:val="17"/>
  </w:num>
  <w:num w:numId="22">
    <w:abstractNumId w:val="3"/>
  </w:num>
  <w:num w:numId="23">
    <w:abstractNumId w:val="2"/>
  </w:num>
  <w:num w:numId="24">
    <w:abstractNumId w:val="15"/>
  </w:num>
  <w:num w:numId="25">
    <w:abstractNumId w:val="47"/>
  </w:num>
  <w:num w:numId="26">
    <w:abstractNumId w:val="7"/>
  </w:num>
  <w:num w:numId="27">
    <w:abstractNumId w:val="44"/>
  </w:num>
  <w:num w:numId="28">
    <w:abstractNumId w:val="43"/>
  </w:num>
  <w:num w:numId="29">
    <w:abstractNumId w:val="0"/>
  </w:num>
  <w:num w:numId="30">
    <w:abstractNumId w:val="40"/>
  </w:num>
  <w:num w:numId="31">
    <w:abstractNumId w:val="4"/>
  </w:num>
  <w:num w:numId="32">
    <w:abstractNumId w:val="13"/>
  </w:num>
  <w:num w:numId="33">
    <w:abstractNumId w:val="42"/>
  </w:num>
  <w:num w:numId="34">
    <w:abstractNumId w:val="27"/>
  </w:num>
  <w:num w:numId="35">
    <w:abstractNumId w:val="23"/>
  </w:num>
  <w:num w:numId="36">
    <w:abstractNumId w:val="9"/>
  </w:num>
  <w:num w:numId="37">
    <w:abstractNumId w:val="38"/>
  </w:num>
  <w:num w:numId="38">
    <w:abstractNumId w:val="24"/>
  </w:num>
  <w:num w:numId="39">
    <w:abstractNumId w:val="14"/>
  </w:num>
  <w:num w:numId="40">
    <w:abstractNumId w:val="1"/>
  </w:num>
  <w:num w:numId="41">
    <w:abstractNumId w:val="34"/>
  </w:num>
  <w:num w:numId="42">
    <w:abstractNumId w:val="31"/>
  </w:num>
  <w:num w:numId="43">
    <w:abstractNumId w:val="28"/>
  </w:num>
  <w:num w:numId="44">
    <w:abstractNumId w:val="20"/>
  </w:num>
  <w:num w:numId="45">
    <w:abstractNumId w:val="41"/>
  </w:num>
  <w:num w:numId="46">
    <w:abstractNumId w:val="18"/>
  </w:num>
  <w:num w:numId="47">
    <w:abstractNumId w:val="46"/>
  </w:num>
  <w:num w:numId="48">
    <w:abstractNumId w:val="33"/>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mberlin Katherine (Vascular Surgery)">
    <w15:presenceInfo w15:providerId="AD" w15:userId="S-1-5-21-1968895742-4163415068-2581833642-15235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3A0"/>
    <w:rsid w:val="0000671F"/>
    <w:rsid w:val="00025BFB"/>
    <w:rsid w:val="00053E6F"/>
    <w:rsid w:val="000851F7"/>
    <w:rsid w:val="000B1800"/>
    <w:rsid w:val="000C4F33"/>
    <w:rsid w:val="000D5F45"/>
    <w:rsid w:val="000E37A1"/>
    <w:rsid w:val="000E3FC6"/>
    <w:rsid w:val="00105E56"/>
    <w:rsid w:val="0011253A"/>
    <w:rsid w:val="00125BA6"/>
    <w:rsid w:val="001452F3"/>
    <w:rsid w:val="00166A7E"/>
    <w:rsid w:val="001811A7"/>
    <w:rsid w:val="001D33A0"/>
    <w:rsid w:val="001D6250"/>
    <w:rsid w:val="002205DA"/>
    <w:rsid w:val="002307F0"/>
    <w:rsid w:val="002324D2"/>
    <w:rsid w:val="00233D19"/>
    <w:rsid w:val="00251F68"/>
    <w:rsid w:val="00256696"/>
    <w:rsid w:val="00265E44"/>
    <w:rsid w:val="002728B4"/>
    <w:rsid w:val="00284CC6"/>
    <w:rsid w:val="00287364"/>
    <w:rsid w:val="002B52FA"/>
    <w:rsid w:val="002D4635"/>
    <w:rsid w:val="002E1287"/>
    <w:rsid w:val="002F7D5D"/>
    <w:rsid w:val="00301D8C"/>
    <w:rsid w:val="0032381A"/>
    <w:rsid w:val="00385DF0"/>
    <w:rsid w:val="003861F4"/>
    <w:rsid w:val="003972E1"/>
    <w:rsid w:val="003F1634"/>
    <w:rsid w:val="00411ABD"/>
    <w:rsid w:val="0042459A"/>
    <w:rsid w:val="00471B86"/>
    <w:rsid w:val="004856F8"/>
    <w:rsid w:val="00493510"/>
    <w:rsid w:val="004B1ACA"/>
    <w:rsid w:val="004B75CC"/>
    <w:rsid w:val="004F665C"/>
    <w:rsid w:val="005109D1"/>
    <w:rsid w:val="00546A20"/>
    <w:rsid w:val="005675D6"/>
    <w:rsid w:val="00572B03"/>
    <w:rsid w:val="00594807"/>
    <w:rsid w:val="005A20D8"/>
    <w:rsid w:val="005B1D5F"/>
    <w:rsid w:val="005E6E6D"/>
    <w:rsid w:val="006205CA"/>
    <w:rsid w:val="0063085C"/>
    <w:rsid w:val="006341C8"/>
    <w:rsid w:val="0064707A"/>
    <w:rsid w:val="006553B9"/>
    <w:rsid w:val="006637CC"/>
    <w:rsid w:val="006A0F42"/>
    <w:rsid w:val="006A2603"/>
    <w:rsid w:val="006C7B31"/>
    <w:rsid w:val="00710C23"/>
    <w:rsid w:val="00723F52"/>
    <w:rsid w:val="00742E1C"/>
    <w:rsid w:val="00766D87"/>
    <w:rsid w:val="007763DA"/>
    <w:rsid w:val="00787845"/>
    <w:rsid w:val="007936F3"/>
    <w:rsid w:val="007A3C28"/>
    <w:rsid w:val="007B27F4"/>
    <w:rsid w:val="007E1F24"/>
    <w:rsid w:val="0081366F"/>
    <w:rsid w:val="00822611"/>
    <w:rsid w:val="008355D4"/>
    <w:rsid w:val="00853F5B"/>
    <w:rsid w:val="00871811"/>
    <w:rsid w:val="00880BEF"/>
    <w:rsid w:val="00880D1E"/>
    <w:rsid w:val="008B22DE"/>
    <w:rsid w:val="008D3615"/>
    <w:rsid w:val="00925D58"/>
    <w:rsid w:val="00930C0B"/>
    <w:rsid w:val="009612B5"/>
    <w:rsid w:val="00967571"/>
    <w:rsid w:val="009826E6"/>
    <w:rsid w:val="00985DD0"/>
    <w:rsid w:val="00995FFD"/>
    <w:rsid w:val="0099653E"/>
    <w:rsid w:val="009A0818"/>
    <w:rsid w:val="009C3020"/>
    <w:rsid w:val="009C6230"/>
    <w:rsid w:val="009D4754"/>
    <w:rsid w:val="00A0114E"/>
    <w:rsid w:val="00A26B49"/>
    <w:rsid w:val="00A435C2"/>
    <w:rsid w:val="00A570C6"/>
    <w:rsid w:val="00A64214"/>
    <w:rsid w:val="00A810F4"/>
    <w:rsid w:val="00AC73FF"/>
    <w:rsid w:val="00AE494C"/>
    <w:rsid w:val="00B074F4"/>
    <w:rsid w:val="00B11873"/>
    <w:rsid w:val="00B338AE"/>
    <w:rsid w:val="00B47C20"/>
    <w:rsid w:val="00B624A1"/>
    <w:rsid w:val="00B737E9"/>
    <w:rsid w:val="00B943D2"/>
    <w:rsid w:val="00B951CF"/>
    <w:rsid w:val="00BD1D22"/>
    <w:rsid w:val="00BF304C"/>
    <w:rsid w:val="00C13D1F"/>
    <w:rsid w:val="00C315D7"/>
    <w:rsid w:val="00C40518"/>
    <w:rsid w:val="00C7086D"/>
    <w:rsid w:val="00C733EB"/>
    <w:rsid w:val="00C97AEF"/>
    <w:rsid w:val="00CB0E29"/>
    <w:rsid w:val="00CB3889"/>
    <w:rsid w:val="00CB6EAE"/>
    <w:rsid w:val="00CB77D5"/>
    <w:rsid w:val="00CF3507"/>
    <w:rsid w:val="00D06A3B"/>
    <w:rsid w:val="00D1352D"/>
    <w:rsid w:val="00D2409B"/>
    <w:rsid w:val="00D32616"/>
    <w:rsid w:val="00D40256"/>
    <w:rsid w:val="00D75253"/>
    <w:rsid w:val="00D93C90"/>
    <w:rsid w:val="00DA595E"/>
    <w:rsid w:val="00DB7BF6"/>
    <w:rsid w:val="00DC2020"/>
    <w:rsid w:val="00DD2F5D"/>
    <w:rsid w:val="00DF4E35"/>
    <w:rsid w:val="00E00F27"/>
    <w:rsid w:val="00E120F6"/>
    <w:rsid w:val="00E2501B"/>
    <w:rsid w:val="00E50456"/>
    <w:rsid w:val="00E5046F"/>
    <w:rsid w:val="00E504C9"/>
    <w:rsid w:val="00E55C6F"/>
    <w:rsid w:val="00E6625E"/>
    <w:rsid w:val="00E7216C"/>
    <w:rsid w:val="00E87585"/>
    <w:rsid w:val="00EA6095"/>
    <w:rsid w:val="00EE1E8E"/>
    <w:rsid w:val="00EE5C81"/>
    <w:rsid w:val="00EF268A"/>
    <w:rsid w:val="00F018BB"/>
    <w:rsid w:val="00F70106"/>
    <w:rsid w:val="00F77914"/>
    <w:rsid w:val="00F779DD"/>
    <w:rsid w:val="00F9591F"/>
    <w:rsid w:val="00FC7EAA"/>
    <w:rsid w:val="00FD1F18"/>
    <w:rsid w:val="00FD25C6"/>
    <w:rsid w:val="00FF009A"/>
    <w:rsid w:val="00FF12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858B899"/>
  <w15:docId w15:val="{5ABE67FD-2C40-44D1-BF84-FA5FA13D3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33A0"/>
    <w:rPr>
      <w:lang w:eastAsia="en-US"/>
    </w:rPr>
  </w:style>
  <w:style w:type="paragraph" w:styleId="Heading1">
    <w:name w:val="heading 1"/>
    <w:basedOn w:val="Normal"/>
    <w:next w:val="Normal"/>
    <w:link w:val="Heading1Char"/>
    <w:uiPriority w:val="99"/>
    <w:qFormat/>
    <w:rsid w:val="001D33A0"/>
    <w:pPr>
      <w:keepNext/>
      <w:outlineLvl w:val="0"/>
    </w:pPr>
    <w:rPr>
      <w:b/>
      <w:bCs/>
      <w:sz w:val="24"/>
      <w:u w:val="single"/>
    </w:rPr>
  </w:style>
  <w:style w:type="paragraph" w:styleId="Heading2">
    <w:name w:val="heading 2"/>
    <w:basedOn w:val="Normal"/>
    <w:next w:val="Normal"/>
    <w:link w:val="Heading2Char"/>
    <w:uiPriority w:val="99"/>
    <w:qFormat/>
    <w:rsid w:val="004F665C"/>
    <w:pPr>
      <w:keepNext/>
      <w:jc w:val="right"/>
      <w:outlineLvl w:val="1"/>
    </w:pPr>
    <w:rPr>
      <w:rFonts w:ascii="Arial" w:hAnsi="Arial" w:cs="Arial"/>
      <w:b/>
      <w:bCs/>
      <w:color w:val="005CA0"/>
      <w:sz w:val="18"/>
    </w:rPr>
  </w:style>
  <w:style w:type="paragraph" w:styleId="Heading3">
    <w:name w:val="heading 3"/>
    <w:basedOn w:val="Normal"/>
    <w:next w:val="Normal"/>
    <w:link w:val="Heading3Char"/>
    <w:uiPriority w:val="99"/>
    <w:qFormat/>
    <w:rsid w:val="001D33A0"/>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1D33A0"/>
    <w:pPr>
      <w:keepNext/>
      <w:ind w:left="1080"/>
      <w:outlineLvl w:val="3"/>
    </w:pPr>
    <w:rPr>
      <w:b/>
      <w:bCs/>
      <w:sz w:val="24"/>
    </w:rPr>
  </w:style>
  <w:style w:type="paragraph" w:styleId="Heading5">
    <w:name w:val="heading 5"/>
    <w:basedOn w:val="Normal"/>
    <w:next w:val="Normal"/>
    <w:link w:val="Heading5Char"/>
    <w:uiPriority w:val="99"/>
    <w:qFormat/>
    <w:rsid w:val="001D33A0"/>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1D33A0"/>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35C2"/>
    <w:pPr>
      <w:tabs>
        <w:tab w:val="center" w:pos="4153"/>
        <w:tab w:val="right" w:pos="8306"/>
      </w:tabs>
    </w:pPr>
  </w:style>
  <w:style w:type="paragraph" w:styleId="Footer">
    <w:name w:val="footer"/>
    <w:basedOn w:val="Normal"/>
    <w:link w:val="FooterChar"/>
    <w:uiPriority w:val="99"/>
    <w:rsid w:val="00A435C2"/>
    <w:pPr>
      <w:tabs>
        <w:tab w:val="center" w:pos="4153"/>
        <w:tab w:val="right" w:pos="8306"/>
      </w:tabs>
    </w:pPr>
  </w:style>
  <w:style w:type="paragraph" w:styleId="BodyText">
    <w:name w:val="Body Text"/>
    <w:basedOn w:val="Normal"/>
    <w:link w:val="BodyTextChar"/>
    <w:uiPriority w:val="99"/>
    <w:rsid w:val="004F665C"/>
    <w:pPr>
      <w:jc w:val="right"/>
    </w:pPr>
    <w:rPr>
      <w:rFonts w:ascii="Arial" w:hAnsi="Arial" w:cs="Arial"/>
      <w:color w:val="000000"/>
      <w:sz w:val="18"/>
    </w:rPr>
  </w:style>
  <w:style w:type="paragraph" w:styleId="BalloonText">
    <w:name w:val="Balloon Text"/>
    <w:basedOn w:val="Normal"/>
    <w:link w:val="BalloonTextChar"/>
    <w:uiPriority w:val="99"/>
    <w:rsid w:val="00DF4E35"/>
    <w:rPr>
      <w:rFonts w:ascii="Tahoma" w:hAnsi="Tahoma" w:cs="Tahoma"/>
      <w:sz w:val="16"/>
      <w:szCs w:val="16"/>
    </w:rPr>
  </w:style>
  <w:style w:type="character" w:customStyle="1" w:styleId="BalloonTextChar">
    <w:name w:val="Balloon Text Char"/>
    <w:link w:val="BalloonText"/>
    <w:uiPriority w:val="99"/>
    <w:rsid w:val="00DF4E35"/>
    <w:rPr>
      <w:rFonts w:ascii="Tahoma" w:hAnsi="Tahoma" w:cs="Tahoma"/>
      <w:sz w:val="16"/>
      <w:szCs w:val="16"/>
      <w:lang w:eastAsia="en-US"/>
    </w:rPr>
  </w:style>
  <w:style w:type="character" w:customStyle="1" w:styleId="Heading1Char">
    <w:name w:val="Heading 1 Char"/>
    <w:link w:val="Heading1"/>
    <w:uiPriority w:val="99"/>
    <w:rsid w:val="001D33A0"/>
    <w:rPr>
      <w:b/>
      <w:bCs/>
      <w:sz w:val="24"/>
      <w:u w:val="single"/>
      <w:lang w:eastAsia="en-US"/>
    </w:rPr>
  </w:style>
  <w:style w:type="character" w:customStyle="1" w:styleId="Heading3Char">
    <w:name w:val="Heading 3 Char"/>
    <w:link w:val="Heading3"/>
    <w:uiPriority w:val="99"/>
    <w:rsid w:val="001D33A0"/>
    <w:rPr>
      <w:rFonts w:ascii="Cambria" w:hAnsi="Cambria"/>
      <w:b/>
      <w:bCs/>
      <w:color w:val="4F81BD"/>
      <w:lang w:eastAsia="en-US"/>
    </w:rPr>
  </w:style>
  <w:style w:type="character" w:customStyle="1" w:styleId="Heading4Char">
    <w:name w:val="Heading 4 Char"/>
    <w:link w:val="Heading4"/>
    <w:uiPriority w:val="99"/>
    <w:rsid w:val="001D33A0"/>
    <w:rPr>
      <w:b/>
      <w:bCs/>
      <w:sz w:val="24"/>
      <w:lang w:eastAsia="en-US"/>
    </w:rPr>
  </w:style>
  <w:style w:type="character" w:customStyle="1" w:styleId="Heading5Char">
    <w:name w:val="Heading 5 Char"/>
    <w:link w:val="Heading5"/>
    <w:uiPriority w:val="99"/>
    <w:rsid w:val="001D33A0"/>
    <w:rPr>
      <w:rFonts w:ascii="Cambria" w:hAnsi="Cambria"/>
      <w:color w:val="243F60"/>
      <w:lang w:eastAsia="en-US"/>
    </w:rPr>
  </w:style>
  <w:style w:type="character" w:customStyle="1" w:styleId="Heading6Char">
    <w:name w:val="Heading 6 Char"/>
    <w:link w:val="Heading6"/>
    <w:uiPriority w:val="99"/>
    <w:rsid w:val="001D33A0"/>
    <w:rPr>
      <w:rFonts w:ascii="Cambria" w:hAnsi="Cambria"/>
      <w:i/>
      <w:iCs/>
      <w:color w:val="243F60"/>
      <w:lang w:eastAsia="en-US"/>
    </w:rPr>
  </w:style>
  <w:style w:type="character" w:customStyle="1" w:styleId="Heading2Char">
    <w:name w:val="Heading 2 Char"/>
    <w:link w:val="Heading2"/>
    <w:uiPriority w:val="99"/>
    <w:locked/>
    <w:rsid w:val="001D33A0"/>
    <w:rPr>
      <w:rFonts w:ascii="Arial" w:hAnsi="Arial" w:cs="Arial"/>
      <w:b/>
      <w:bCs/>
      <w:color w:val="005CA0"/>
      <w:sz w:val="18"/>
      <w:szCs w:val="24"/>
      <w:lang w:eastAsia="en-US"/>
    </w:rPr>
  </w:style>
  <w:style w:type="character" w:customStyle="1" w:styleId="BodyTextChar">
    <w:name w:val="Body Text Char"/>
    <w:link w:val="BodyText"/>
    <w:uiPriority w:val="99"/>
    <w:locked/>
    <w:rsid w:val="001D33A0"/>
    <w:rPr>
      <w:rFonts w:ascii="Arial" w:hAnsi="Arial" w:cs="Arial"/>
      <w:color w:val="000000"/>
      <w:sz w:val="18"/>
      <w:szCs w:val="24"/>
      <w:lang w:eastAsia="en-US"/>
    </w:rPr>
  </w:style>
  <w:style w:type="paragraph" w:styleId="BodyTextIndent">
    <w:name w:val="Body Text Indent"/>
    <w:basedOn w:val="Normal"/>
    <w:link w:val="BodyTextIndentChar"/>
    <w:uiPriority w:val="99"/>
    <w:rsid w:val="001D33A0"/>
    <w:pPr>
      <w:ind w:left="720"/>
    </w:pPr>
    <w:rPr>
      <w:sz w:val="24"/>
    </w:rPr>
  </w:style>
  <w:style w:type="character" w:customStyle="1" w:styleId="BodyTextIndentChar">
    <w:name w:val="Body Text Indent Char"/>
    <w:link w:val="BodyTextIndent"/>
    <w:uiPriority w:val="99"/>
    <w:rsid w:val="001D33A0"/>
    <w:rPr>
      <w:sz w:val="24"/>
      <w:lang w:eastAsia="en-US"/>
    </w:rPr>
  </w:style>
  <w:style w:type="paragraph" w:styleId="Title">
    <w:name w:val="Title"/>
    <w:basedOn w:val="Normal"/>
    <w:link w:val="TitleChar"/>
    <w:uiPriority w:val="99"/>
    <w:qFormat/>
    <w:rsid w:val="001D33A0"/>
    <w:pPr>
      <w:jc w:val="center"/>
    </w:pPr>
    <w:rPr>
      <w:b/>
      <w:bCs/>
      <w:sz w:val="24"/>
      <w:u w:val="single"/>
    </w:rPr>
  </w:style>
  <w:style w:type="character" w:customStyle="1" w:styleId="TitleChar">
    <w:name w:val="Title Char"/>
    <w:link w:val="Title"/>
    <w:uiPriority w:val="99"/>
    <w:rsid w:val="001D33A0"/>
    <w:rPr>
      <w:b/>
      <w:bCs/>
      <w:sz w:val="24"/>
      <w:u w:val="single"/>
      <w:lang w:eastAsia="en-US"/>
    </w:rPr>
  </w:style>
  <w:style w:type="paragraph" w:styleId="ListParagraph">
    <w:name w:val="List Paragraph"/>
    <w:basedOn w:val="Normal"/>
    <w:uiPriority w:val="34"/>
    <w:qFormat/>
    <w:rsid w:val="001D33A0"/>
    <w:pPr>
      <w:ind w:left="720"/>
      <w:contextualSpacing/>
    </w:pPr>
  </w:style>
  <w:style w:type="paragraph" w:customStyle="1" w:styleId="Style1">
    <w:name w:val="Style1"/>
    <w:basedOn w:val="Normal"/>
    <w:rsid w:val="001D33A0"/>
    <w:rPr>
      <w:rFonts w:ascii="Arial" w:hAnsi="Arial"/>
      <w:sz w:val="24"/>
      <w:szCs w:val="24"/>
      <w:lang w:eastAsia="en-GB"/>
    </w:rPr>
  </w:style>
  <w:style w:type="paragraph" w:customStyle="1" w:styleId="style10">
    <w:name w:val="style1"/>
    <w:basedOn w:val="Normal"/>
    <w:rsid w:val="001D33A0"/>
    <w:rPr>
      <w:rFonts w:ascii="Arial" w:hAnsi="Arial" w:cs="Arial"/>
      <w:sz w:val="24"/>
      <w:szCs w:val="24"/>
      <w:lang w:eastAsia="en-GB"/>
    </w:rPr>
  </w:style>
  <w:style w:type="table" w:styleId="TableGrid">
    <w:name w:val="Table Grid"/>
    <w:basedOn w:val="TableNormal"/>
    <w:uiPriority w:val="99"/>
    <w:rsid w:val="001D33A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D33A0"/>
    <w:rPr>
      <w:b/>
      <w:bCs/>
    </w:rPr>
  </w:style>
  <w:style w:type="character" w:styleId="Hyperlink">
    <w:name w:val="Hyperlink"/>
    <w:uiPriority w:val="99"/>
    <w:unhideWhenUsed/>
    <w:rsid w:val="001D33A0"/>
    <w:rPr>
      <w:color w:val="0000FF"/>
      <w:u w:val="single"/>
    </w:rPr>
  </w:style>
  <w:style w:type="paragraph" w:customStyle="1" w:styleId="Default">
    <w:name w:val="Default"/>
    <w:rsid w:val="001D33A0"/>
    <w:pPr>
      <w:autoSpaceDE w:val="0"/>
      <w:autoSpaceDN w:val="0"/>
      <w:adjustRightInd w:val="0"/>
    </w:pPr>
    <w:rPr>
      <w:rFonts w:ascii="Arial" w:eastAsia="Calibri" w:hAnsi="Arial" w:cs="Arial"/>
      <w:color w:val="000000"/>
      <w:sz w:val="24"/>
      <w:szCs w:val="24"/>
    </w:rPr>
  </w:style>
  <w:style w:type="character" w:customStyle="1" w:styleId="FooterChar">
    <w:name w:val="Footer Char"/>
    <w:basedOn w:val="DefaultParagraphFont"/>
    <w:link w:val="Footer"/>
    <w:uiPriority w:val="99"/>
    <w:rsid w:val="009612B5"/>
    <w:rPr>
      <w:lang w:eastAsia="en-US"/>
    </w:rPr>
  </w:style>
  <w:style w:type="character" w:customStyle="1" w:styleId="HeaderChar">
    <w:name w:val="Header Char"/>
    <w:basedOn w:val="DefaultParagraphFont"/>
    <w:link w:val="Header"/>
    <w:uiPriority w:val="99"/>
    <w:rsid w:val="00E6625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279582">
      <w:bodyDiv w:val="1"/>
      <w:marLeft w:val="0"/>
      <w:marRight w:val="0"/>
      <w:marTop w:val="0"/>
      <w:marBottom w:val="0"/>
      <w:divBdr>
        <w:top w:val="none" w:sz="0" w:space="0" w:color="auto"/>
        <w:left w:val="none" w:sz="0" w:space="0" w:color="auto"/>
        <w:bottom w:val="none" w:sz="0" w:space="0" w:color="auto"/>
        <w:right w:val="none" w:sz="0" w:space="0" w:color="auto"/>
      </w:divBdr>
      <w:divsChild>
        <w:div w:id="972297223">
          <w:marLeft w:val="1166"/>
          <w:marRight w:val="0"/>
          <w:marTop w:val="96"/>
          <w:marBottom w:val="0"/>
          <w:divBdr>
            <w:top w:val="none" w:sz="0" w:space="0" w:color="auto"/>
            <w:left w:val="none" w:sz="0" w:space="0" w:color="auto"/>
            <w:bottom w:val="none" w:sz="0" w:space="0" w:color="auto"/>
            <w:right w:val="none" w:sz="0" w:space="0" w:color="auto"/>
          </w:divBdr>
        </w:div>
      </w:divsChild>
    </w:div>
    <w:div w:id="1950311496">
      <w:bodyDiv w:val="1"/>
      <w:marLeft w:val="0"/>
      <w:marRight w:val="0"/>
      <w:marTop w:val="0"/>
      <w:marBottom w:val="0"/>
      <w:divBdr>
        <w:top w:val="none" w:sz="0" w:space="0" w:color="auto"/>
        <w:left w:val="none" w:sz="0" w:space="0" w:color="auto"/>
        <w:bottom w:val="none" w:sz="0" w:space="0" w:color="auto"/>
        <w:right w:val="none" w:sz="0" w:space="0" w:color="auto"/>
      </w:divBdr>
      <w:divsChild>
        <w:div w:id="2044087294">
          <w:marLeft w:val="0"/>
          <w:marRight w:val="0"/>
          <w:marTop w:val="0"/>
          <w:marBottom w:val="0"/>
          <w:divBdr>
            <w:top w:val="none" w:sz="0" w:space="0" w:color="auto"/>
            <w:left w:val="none" w:sz="0" w:space="0" w:color="auto"/>
            <w:bottom w:val="none" w:sz="0" w:space="0" w:color="auto"/>
            <w:right w:val="none" w:sz="0" w:space="0" w:color="auto"/>
          </w:divBdr>
          <w:divsChild>
            <w:div w:id="897279133">
              <w:marLeft w:val="0"/>
              <w:marRight w:val="0"/>
              <w:marTop w:val="0"/>
              <w:marBottom w:val="0"/>
              <w:divBdr>
                <w:top w:val="none" w:sz="0" w:space="0" w:color="auto"/>
                <w:left w:val="none" w:sz="0" w:space="0" w:color="auto"/>
                <w:bottom w:val="none" w:sz="0" w:space="0" w:color="auto"/>
                <w:right w:val="none" w:sz="0" w:space="0" w:color="auto"/>
              </w:divBdr>
              <w:divsChild>
                <w:div w:id="838540478">
                  <w:marLeft w:val="0"/>
                  <w:marRight w:val="0"/>
                  <w:marTop w:val="0"/>
                  <w:marBottom w:val="0"/>
                  <w:divBdr>
                    <w:top w:val="none" w:sz="0" w:space="0" w:color="auto"/>
                    <w:left w:val="none" w:sz="0" w:space="0" w:color="auto"/>
                    <w:bottom w:val="none" w:sz="0" w:space="0" w:color="auto"/>
                    <w:right w:val="none" w:sz="0" w:space="0" w:color="auto"/>
                  </w:divBdr>
                  <w:divsChild>
                    <w:div w:id="1930314588">
                      <w:marLeft w:val="0"/>
                      <w:marRight w:val="0"/>
                      <w:marTop w:val="0"/>
                      <w:marBottom w:val="0"/>
                      <w:divBdr>
                        <w:top w:val="none" w:sz="0" w:space="0" w:color="auto"/>
                        <w:left w:val="none" w:sz="0" w:space="0" w:color="auto"/>
                        <w:bottom w:val="none" w:sz="0" w:space="0" w:color="auto"/>
                        <w:right w:val="none" w:sz="0" w:space="0" w:color="auto"/>
                      </w:divBdr>
                      <w:divsChild>
                        <w:div w:id="1111319929">
                          <w:marLeft w:val="0"/>
                          <w:marRight w:val="0"/>
                          <w:marTop w:val="0"/>
                          <w:marBottom w:val="0"/>
                          <w:divBdr>
                            <w:top w:val="none" w:sz="0" w:space="0" w:color="auto"/>
                            <w:left w:val="none" w:sz="0" w:space="0" w:color="auto"/>
                            <w:bottom w:val="none" w:sz="0" w:space="0" w:color="auto"/>
                            <w:right w:val="none" w:sz="0" w:space="0" w:color="auto"/>
                          </w:divBdr>
                          <w:divsChild>
                            <w:div w:id="308826206">
                              <w:marLeft w:val="0"/>
                              <w:marRight w:val="0"/>
                              <w:marTop w:val="0"/>
                              <w:marBottom w:val="0"/>
                              <w:divBdr>
                                <w:top w:val="none" w:sz="0" w:space="0" w:color="auto"/>
                                <w:left w:val="none" w:sz="0" w:space="0" w:color="auto"/>
                                <w:bottom w:val="none" w:sz="0" w:space="0" w:color="auto"/>
                                <w:right w:val="none" w:sz="0" w:space="0" w:color="auto"/>
                              </w:divBdr>
                              <w:divsChild>
                                <w:div w:id="1046219627">
                                  <w:marLeft w:val="0"/>
                                  <w:marRight w:val="0"/>
                                  <w:marTop w:val="0"/>
                                  <w:marBottom w:val="0"/>
                                  <w:divBdr>
                                    <w:top w:val="none" w:sz="0" w:space="0" w:color="auto"/>
                                    <w:left w:val="none" w:sz="0" w:space="0" w:color="auto"/>
                                    <w:bottom w:val="none" w:sz="0" w:space="0" w:color="auto"/>
                                    <w:right w:val="none" w:sz="0" w:space="0" w:color="auto"/>
                                  </w:divBdr>
                                  <w:divsChild>
                                    <w:div w:id="487020815">
                                      <w:marLeft w:val="0"/>
                                      <w:marRight w:val="0"/>
                                      <w:marTop w:val="0"/>
                                      <w:marBottom w:val="0"/>
                                      <w:divBdr>
                                        <w:top w:val="none" w:sz="0" w:space="0" w:color="auto"/>
                                        <w:left w:val="none" w:sz="0" w:space="0" w:color="auto"/>
                                        <w:bottom w:val="none" w:sz="0" w:space="0" w:color="auto"/>
                                        <w:right w:val="none" w:sz="0" w:space="0" w:color="auto"/>
                                      </w:divBdr>
                                      <w:divsChild>
                                        <w:div w:id="187571529">
                                          <w:marLeft w:val="0"/>
                                          <w:marRight w:val="0"/>
                                          <w:marTop w:val="0"/>
                                          <w:marBottom w:val="0"/>
                                          <w:divBdr>
                                            <w:top w:val="none" w:sz="0" w:space="0" w:color="auto"/>
                                            <w:left w:val="none" w:sz="0" w:space="0" w:color="auto"/>
                                            <w:bottom w:val="none" w:sz="0" w:space="0" w:color="auto"/>
                                            <w:right w:val="none" w:sz="0" w:space="0" w:color="auto"/>
                                          </w:divBdr>
                                          <w:divsChild>
                                            <w:div w:id="964772635">
                                              <w:marLeft w:val="225"/>
                                              <w:marRight w:val="0"/>
                                              <w:marTop w:val="0"/>
                                              <w:marBottom w:val="0"/>
                                              <w:divBdr>
                                                <w:top w:val="none" w:sz="0" w:space="0" w:color="auto"/>
                                                <w:left w:val="none" w:sz="0" w:space="0" w:color="auto"/>
                                                <w:bottom w:val="none" w:sz="0" w:space="0" w:color="auto"/>
                                                <w:right w:val="none" w:sz="0" w:space="0" w:color="auto"/>
                                              </w:divBdr>
                                              <w:divsChild>
                                                <w:div w:id="8871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5792157">
      <w:bodyDiv w:val="1"/>
      <w:marLeft w:val="0"/>
      <w:marRight w:val="0"/>
      <w:marTop w:val="0"/>
      <w:marBottom w:val="0"/>
      <w:divBdr>
        <w:top w:val="none" w:sz="0" w:space="0" w:color="auto"/>
        <w:left w:val="none" w:sz="0" w:space="0" w:color="auto"/>
        <w:bottom w:val="none" w:sz="0" w:space="0" w:color="auto"/>
        <w:right w:val="none" w:sz="0" w:space="0" w:color="auto"/>
      </w:divBdr>
      <w:divsChild>
        <w:div w:id="937756727">
          <w:marLeft w:val="547"/>
          <w:marRight w:val="0"/>
          <w:marTop w:val="139"/>
          <w:marBottom w:val="0"/>
          <w:divBdr>
            <w:top w:val="none" w:sz="0" w:space="0" w:color="auto"/>
            <w:left w:val="none" w:sz="0" w:space="0" w:color="auto"/>
            <w:bottom w:val="none" w:sz="0" w:space="0" w:color="auto"/>
            <w:right w:val="none" w:sz="0" w:space="0" w:color="auto"/>
          </w:divBdr>
        </w:div>
        <w:div w:id="1553422653">
          <w:marLeft w:val="1166"/>
          <w:marRight w:val="0"/>
          <w:marTop w:val="125"/>
          <w:marBottom w:val="0"/>
          <w:divBdr>
            <w:top w:val="none" w:sz="0" w:space="0" w:color="auto"/>
            <w:left w:val="none" w:sz="0" w:space="0" w:color="auto"/>
            <w:bottom w:val="none" w:sz="0" w:space="0" w:color="auto"/>
            <w:right w:val="none" w:sz="0" w:space="0" w:color="auto"/>
          </w:divBdr>
        </w:div>
        <w:div w:id="23527966">
          <w:marLeft w:val="1166"/>
          <w:marRight w:val="0"/>
          <w:marTop w:val="125"/>
          <w:marBottom w:val="0"/>
          <w:divBdr>
            <w:top w:val="none" w:sz="0" w:space="0" w:color="auto"/>
            <w:left w:val="none" w:sz="0" w:space="0" w:color="auto"/>
            <w:bottom w:val="none" w:sz="0" w:space="0" w:color="auto"/>
            <w:right w:val="none" w:sz="0" w:space="0" w:color="auto"/>
          </w:divBdr>
        </w:div>
        <w:div w:id="1286620469">
          <w:marLeft w:val="1166"/>
          <w:marRight w:val="0"/>
          <w:marTop w:val="125"/>
          <w:marBottom w:val="0"/>
          <w:divBdr>
            <w:top w:val="none" w:sz="0" w:space="0" w:color="auto"/>
            <w:left w:val="none" w:sz="0" w:space="0" w:color="auto"/>
            <w:bottom w:val="none" w:sz="0" w:space="0" w:color="auto"/>
            <w:right w:val="none" w:sz="0" w:space="0" w:color="auto"/>
          </w:divBdr>
        </w:div>
        <w:div w:id="866060619">
          <w:marLeft w:val="1166"/>
          <w:marRight w:val="0"/>
          <w:marTop w:val="125"/>
          <w:marBottom w:val="0"/>
          <w:divBdr>
            <w:top w:val="none" w:sz="0" w:space="0" w:color="auto"/>
            <w:left w:val="none" w:sz="0" w:space="0" w:color="auto"/>
            <w:bottom w:val="none" w:sz="0" w:space="0" w:color="auto"/>
            <w:right w:val="none" w:sz="0" w:space="0" w:color="auto"/>
          </w:divBdr>
        </w:div>
        <w:div w:id="162362796">
          <w:marLeft w:val="1166"/>
          <w:marRight w:val="0"/>
          <w:marTop w:val="125"/>
          <w:marBottom w:val="0"/>
          <w:divBdr>
            <w:top w:val="none" w:sz="0" w:space="0" w:color="auto"/>
            <w:left w:val="none" w:sz="0" w:space="0" w:color="auto"/>
            <w:bottom w:val="none" w:sz="0" w:space="0" w:color="auto"/>
            <w:right w:val="none" w:sz="0" w:space="0" w:color="auto"/>
          </w:divBdr>
        </w:div>
        <w:div w:id="650522537">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qdat01\data\Vascular" TargetMode="Externa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nuhnet/diagnostics_clinical_support/infection_prevention_control/Pages/home.aspx"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file:///\\Qdata1\data\Vascular" TargetMode="External"/><Relationship Id="rId14" Type="http://schemas.openxmlformats.org/officeDocument/2006/relationships/hyperlink" Target="mailto:tab.referrals@nuh.nhs.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422BA-FFC7-4E50-B18F-FCEFB1F48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39</Pages>
  <Words>9418</Words>
  <Characters>52916</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Queens Medical Centre</Company>
  <LinksUpToDate>false</LinksUpToDate>
  <CharactersWithSpaces>62210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Beech Andrew (Vascular Surgery)</dc:creator>
  <cp:lastModifiedBy>Chamberlin Katherine (Vascular Surgery)</cp:lastModifiedBy>
  <cp:revision>5</cp:revision>
  <cp:lastPrinted>2014-07-22T09:09:00Z</cp:lastPrinted>
  <dcterms:created xsi:type="dcterms:W3CDTF">2024-01-15T10:47:00Z</dcterms:created>
  <dcterms:modified xsi:type="dcterms:W3CDTF">2024-01-15T11:19:00Z</dcterms:modified>
</cp:coreProperties>
</file>